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1092E" w14:textId="77777777" w:rsidR="00B80F15" w:rsidRPr="00A27C6F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A27C6F">
        <w:rPr>
          <w:b/>
          <w:sz w:val="24"/>
          <w:szCs w:val="24"/>
        </w:rPr>
        <w:t>УТВЕРЖДАЮ</w:t>
      </w:r>
    </w:p>
    <w:p w14:paraId="4EAA0712" w14:textId="77777777" w:rsidR="00B80F15" w:rsidRPr="00A27C6F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A27C6F">
        <w:rPr>
          <w:b/>
          <w:sz w:val="24"/>
          <w:szCs w:val="24"/>
        </w:rPr>
        <w:t>Первый заместитель директора –</w:t>
      </w:r>
    </w:p>
    <w:p w14:paraId="6BDE23D0" w14:textId="77777777" w:rsidR="00B80F15" w:rsidRPr="00A27C6F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A27C6F">
        <w:rPr>
          <w:b/>
          <w:sz w:val="24"/>
          <w:szCs w:val="24"/>
        </w:rPr>
        <w:t>главный инженер филиала</w:t>
      </w:r>
    </w:p>
    <w:p w14:paraId="4410E071" w14:textId="77777777" w:rsidR="00B80F15" w:rsidRPr="00A27C6F" w:rsidRDefault="00B80F15" w:rsidP="00B80F15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A27C6F">
        <w:rPr>
          <w:b/>
          <w:sz w:val="24"/>
          <w:szCs w:val="24"/>
        </w:rPr>
        <w:t>ПАО «МРСК Центра»-«Белгородэнерго»</w:t>
      </w:r>
    </w:p>
    <w:p w14:paraId="567F2EE2" w14:textId="77777777" w:rsidR="00B80F15" w:rsidRPr="00A27C6F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A27C6F">
        <w:rPr>
          <w:b/>
          <w:sz w:val="24"/>
          <w:szCs w:val="24"/>
        </w:rPr>
        <w:t>Решетников С.А.</w:t>
      </w:r>
    </w:p>
    <w:p w14:paraId="68367A27" w14:textId="77777777" w:rsidR="00B80F15" w:rsidRPr="00A27C6F" w:rsidRDefault="00B80F15" w:rsidP="00B80F15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14:paraId="0CF91325" w14:textId="77777777" w:rsidR="00B80F15" w:rsidRPr="00A27C6F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A27C6F">
        <w:rPr>
          <w:b/>
          <w:sz w:val="24"/>
          <w:szCs w:val="24"/>
        </w:rPr>
        <w:t>_______________________________</w:t>
      </w:r>
    </w:p>
    <w:p w14:paraId="4A603846" w14:textId="77777777" w:rsidR="00B80F15" w:rsidRPr="00A27C6F" w:rsidRDefault="00B80F15" w:rsidP="00B80F15">
      <w:pPr>
        <w:ind w:left="4963"/>
        <w:rPr>
          <w:sz w:val="24"/>
          <w:szCs w:val="24"/>
        </w:rPr>
      </w:pPr>
      <w:r w:rsidRPr="00A27C6F">
        <w:rPr>
          <w:sz w:val="24"/>
          <w:szCs w:val="24"/>
        </w:rPr>
        <w:t>“_____” ________________ 20___ г.</w:t>
      </w:r>
    </w:p>
    <w:p w14:paraId="0E355A4C" w14:textId="5E17AE0A" w:rsidR="001F5706" w:rsidRPr="00A27C6F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</w:p>
    <w:p w14:paraId="2FD5D1C7" w14:textId="77777777" w:rsidR="00175F1D" w:rsidRPr="00A27C6F" w:rsidRDefault="00175F1D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</w:p>
    <w:p w14:paraId="38DD93AA" w14:textId="77777777" w:rsidR="00D64A4F" w:rsidRPr="00A27C6F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</w:p>
    <w:p w14:paraId="2776A877" w14:textId="77777777" w:rsidR="004F6968" w:rsidRPr="00A27C6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A27C6F">
        <w:rPr>
          <w:sz w:val="24"/>
          <w:szCs w:val="24"/>
        </w:rPr>
        <w:t>ТЕХНИЧЕСКОЕ ЗАДАНИЕ</w:t>
      </w:r>
    </w:p>
    <w:p w14:paraId="0E29B08E" w14:textId="77777777" w:rsidR="004F6968" w:rsidRPr="00A27C6F" w:rsidRDefault="004F6968" w:rsidP="00773399">
      <w:pPr>
        <w:ind w:firstLine="0"/>
        <w:jc w:val="center"/>
        <w:rPr>
          <w:b/>
          <w:sz w:val="24"/>
          <w:szCs w:val="24"/>
        </w:rPr>
      </w:pPr>
      <w:r w:rsidRPr="00A27C6F">
        <w:rPr>
          <w:b/>
          <w:sz w:val="24"/>
          <w:szCs w:val="24"/>
        </w:rPr>
        <w:t xml:space="preserve">на </w:t>
      </w:r>
      <w:r w:rsidR="00612811" w:rsidRPr="00A27C6F">
        <w:rPr>
          <w:b/>
          <w:sz w:val="24"/>
          <w:szCs w:val="24"/>
        </w:rPr>
        <w:t xml:space="preserve">поставку </w:t>
      </w:r>
      <w:r w:rsidR="0056580D" w:rsidRPr="00A27C6F">
        <w:rPr>
          <w:b/>
          <w:sz w:val="24"/>
          <w:szCs w:val="24"/>
        </w:rPr>
        <w:t>электроизоляционных</w:t>
      </w:r>
      <w:r w:rsidR="00143A50" w:rsidRPr="00A27C6F">
        <w:rPr>
          <w:b/>
          <w:sz w:val="24"/>
          <w:szCs w:val="24"/>
        </w:rPr>
        <w:t xml:space="preserve"> материалов</w:t>
      </w:r>
      <w:r w:rsidR="002774DE" w:rsidRPr="00A27C6F">
        <w:rPr>
          <w:b/>
          <w:sz w:val="24"/>
          <w:szCs w:val="24"/>
        </w:rPr>
        <w:br/>
      </w:r>
      <w:r w:rsidR="009C0389" w:rsidRPr="00A27C6F">
        <w:rPr>
          <w:b/>
          <w:sz w:val="24"/>
          <w:szCs w:val="24"/>
        </w:rPr>
        <w:t xml:space="preserve">Лот № </w:t>
      </w:r>
      <w:r w:rsidR="0056580D" w:rsidRPr="00A27C6F">
        <w:rPr>
          <w:b/>
          <w:sz w:val="24"/>
          <w:szCs w:val="24"/>
          <w:u w:val="single"/>
        </w:rPr>
        <w:t>402А</w:t>
      </w:r>
    </w:p>
    <w:p w14:paraId="7066EA76" w14:textId="77777777" w:rsidR="00612811" w:rsidRPr="00A27C6F" w:rsidRDefault="00612811" w:rsidP="00773399">
      <w:pPr>
        <w:ind w:firstLine="0"/>
        <w:jc w:val="center"/>
        <w:rPr>
          <w:sz w:val="24"/>
          <w:szCs w:val="24"/>
        </w:rPr>
      </w:pPr>
    </w:p>
    <w:p w14:paraId="373D9785" w14:textId="77777777" w:rsidR="0007504A" w:rsidRPr="00A27C6F" w:rsidRDefault="0007504A" w:rsidP="00B15ECF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27C6F">
        <w:rPr>
          <w:b/>
          <w:bCs/>
          <w:sz w:val="24"/>
          <w:szCs w:val="24"/>
        </w:rPr>
        <w:t>Общая часть.</w:t>
      </w:r>
    </w:p>
    <w:p w14:paraId="50EA9D76" w14:textId="77777777" w:rsidR="005B3B77" w:rsidRPr="00A600A5" w:rsidRDefault="005B3B77" w:rsidP="005B3B77">
      <w:pPr>
        <w:pStyle w:val="ae"/>
        <w:numPr>
          <w:ilvl w:val="1"/>
          <w:numId w:val="3"/>
        </w:numPr>
        <w:ind w:left="284" w:hanging="284"/>
        <w:rPr>
          <w:color w:val="000000"/>
          <w:sz w:val="24"/>
          <w:szCs w:val="24"/>
        </w:rPr>
      </w:pPr>
      <w:r w:rsidRPr="00A600A5">
        <w:rPr>
          <w:color w:val="000000"/>
          <w:sz w:val="24"/>
          <w:szCs w:val="24"/>
        </w:rPr>
        <w:t>Филиал ПАО «</w:t>
      </w:r>
      <w:proofErr w:type="spellStart"/>
      <w:r w:rsidR="00A75270">
        <w:rPr>
          <w:color w:val="000000"/>
          <w:sz w:val="24"/>
          <w:szCs w:val="24"/>
        </w:rPr>
        <w:t>Россети</w:t>
      </w:r>
      <w:proofErr w:type="spellEnd"/>
      <w:r w:rsidRPr="00A600A5">
        <w:rPr>
          <w:color w:val="000000"/>
          <w:sz w:val="24"/>
          <w:szCs w:val="24"/>
        </w:rPr>
        <w:t xml:space="preserve"> Центр»-«Белгородэнерго» производит закупку </w:t>
      </w:r>
      <w:r>
        <w:rPr>
          <w:color w:val="000000"/>
          <w:sz w:val="24"/>
          <w:szCs w:val="24"/>
        </w:rPr>
        <w:t>в рамках инвестиционной программы для строительства объектов технологических присоединений.</w:t>
      </w:r>
    </w:p>
    <w:p w14:paraId="53A79108" w14:textId="77777777" w:rsidR="005B3B77" w:rsidRPr="00A600A5" w:rsidRDefault="005B3B77" w:rsidP="005B3B77">
      <w:pPr>
        <w:pStyle w:val="ae"/>
        <w:numPr>
          <w:ilvl w:val="1"/>
          <w:numId w:val="3"/>
        </w:numPr>
        <w:ind w:left="284" w:hanging="284"/>
        <w:rPr>
          <w:color w:val="000000"/>
          <w:sz w:val="24"/>
          <w:szCs w:val="24"/>
        </w:rPr>
      </w:pPr>
      <w:r w:rsidRPr="00A600A5">
        <w:rPr>
          <w:color w:val="000000"/>
          <w:sz w:val="24"/>
          <w:szCs w:val="24"/>
        </w:rPr>
        <w:t>Наименование и количество поставляемой продукции указано в Приложении 1.</w:t>
      </w:r>
    </w:p>
    <w:p w14:paraId="0E6A8DDF" w14:textId="77777777" w:rsidR="00123BBB" w:rsidRDefault="00BF5A25" w:rsidP="007A48E3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7A48E3">
        <w:rPr>
          <w:sz w:val="24"/>
          <w:szCs w:val="24"/>
        </w:rPr>
        <w:t xml:space="preserve">Адрес поставки - г. Белгород, 5-й Заводской переулок, д.17. </w:t>
      </w:r>
      <w:r w:rsidR="007A48E3" w:rsidRPr="007A48E3">
        <w:rPr>
          <w:sz w:val="24"/>
          <w:szCs w:val="24"/>
        </w:rPr>
        <w:t>Срок поставки – С момента заключения договора до 30.11.202</w:t>
      </w:r>
      <w:r w:rsidR="00123BBB">
        <w:rPr>
          <w:sz w:val="24"/>
          <w:szCs w:val="24"/>
        </w:rPr>
        <w:t>3</w:t>
      </w:r>
    </w:p>
    <w:p w14:paraId="5E73BF97" w14:textId="3DF58134" w:rsidR="009B7B36" w:rsidRDefault="007A48E3" w:rsidP="007A48E3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bookmarkStart w:id="1" w:name="_GoBack"/>
      <w:bookmarkEnd w:id="1"/>
      <w:r w:rsidRPr="007A48E3">
        <w:rPr>
          <w:sz w:val="24"/>
          <w:szCs w:val="24"/>
        </w:rPr>
        <w:t xml:space="preserve"> года по заявкам Заказчика. Срок исполнения одной заявки в течение 1</w:t>
      </w:r>
      <w:r w:rsidR="00A75270">
        <w:rPr>
          <w:sz w:val="24"/>
          <w:szCs w:val="24"/>
        </w:rPr>
        <w:t>0 (десяти)</w:t>
      </w:r>
      <w:r w:rsidRPr="007A48E3">
        <w:rPr>
          <w:sz w:val="24"/>
          <w:szCs w:val="24"/>
        </w:rPr>
        <w:t xml:space="preserve"> календарных дней.</w:t>
      </w:r>
    </w:p>
    <w:p w14:paraId="1989DBF9" w14:textId="77777777" w:rsidR="007A48E3" w:rsidRPr="007A48E3" w:rsidRDefault="007A48E3" w:rsidP="007A48E3">
      <w:pPr>
        <w:pStyle w:val="ae"/>
        <w:ind w:left="0" w:firstLine="0"/>
        <w:rPr>
          <w:sz w:val="24"/>
          <w:szCs w:val="24"/>
        </w:rPr>
      </w:pPr>
    </w:p>
    <w:p w14:paraId="58C8AA4F" w14:textId="77777777" w:rsidR="00612811" w:rsidRPr="00A27C6F" w:rsidRDefault="00612811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27C6F">
        <w:rPr>
          <w:b/>
          <w:bCs/>
          <w:sz w:val="24"/>
          <w:szCs w:val="24"/>
        </w:rPr>
        <w:t xml:space="preserve">Технические требования к </w:t>
      </w:r>
      <w:r w:rsidR="000D4FD2" w:rsidRPr="00A27C6F">
        <w:rPr>
          <w:b/>
          <w:bCs/>
          <w:sz w:val="24"/>
          <w:szCs w:val="24"/>
        </w:rPr>
        <w:t>продукции</w:t>
      </w:r>
      <w:r w:rsidRPr="00A27C6F">
        <w:rPr>
          <w:b/>
          <w:bCs/>
          <w:sz w:val="24"/>
          <w:szCs w:val="24"/>
        </w:rPr>
        <w:t>.</w:t>
      </w:r>
    </w:p>
    <w:p w14:paraId="253A8426" w14:textId="77777777" w:rsidR="00EA7014" w:rsidRPr="0091080D" w:rsidRDefault="00EA7014" w:rsidP="00EA7014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91080D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DE5106">
        <w:rPr>
          <w:sz w:val="24"/>
          <w:szCs w:val="24"/>
        </w:rPr>
        <w:t>хуже</w:t>
      </w:r>
      <w:r w:rsidRPr="0091080D">
        <w:rPr>
          <w:sz w:val="24"/>
          <w:szCs w:val="24"/>
        </w:rPr>
        <w:t xml:space="preserve"> значений, приведенных в Приложении 2.</w:t>
      </w:r>
    </w:p>
    <w:p w14:paraId="50EC6B6A" w14:textId="77777777" w:rsidR="00175F1D" w:rsidRPr="00A27C6F" w:rsidRDefault="00175F1D" w:rsidP="00175F1D">
      <w:pPr>
        <w:pStyle w:val="ae"/>
        <w:ind w:left="0" w:firstLine="709"/>
        <w:rPr>
          <w:sz w:val="24"/>
          <w:szCs w:val="24"/>
        </w:rPr>
      </w:pPr>
    </w:p>
    <w:p w14:paraId="18E19189" w14:textId="77777777" w:rsidR="002774DE" w:rsidRPr="00A27C6F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27C6F">
        <w:rPr>
          <w:b/>
          <w:bCs/>
          <w:sz w:val="24"/>
          <w:szCs w:val="24"/>
        </w:rPr>
        <w:t xml:space="preserve">Общие требования. </w:t>
      </w:r>
    </w:p>
    <w:p w14:paraId="2098E7F3" w14:textId="77777777" w:rsidR="008B66FA" w:rsidRPr="00A27C6F" w:rsidRDefault="008B66FA" w:rsidP="008B66FA">
      <w:pPr>
        <w:pStyle w:val="ae"/>
        <w:numPr>
          <w:ilvl w:val="0"/>
          <w:numId w:val="22"/>
        </w:numPr>
        <w:rPr>
          <w:vanish/>
          <w:sz w:val="24"/>
          <w:szCs w:val="24"/>
        </w:rPr>
      </w:pPr>
    </w:p>
    <w:p w14:paraId="25070B14" w14:textId="77777777" w:rsidR="008B66FA" w:rsidRPr="00A27C6F" w:rsidRDefault="008B66FA" w:rsidP="008B66FA">
      <w:pPr>
        <w:pStyle w:val="ae"/>
        <w:numPr>
          <w:ilvl w:val="0"/>
          <w:numId w:val="22"/>
        </w:numPr>
        <w:rPr>
          <w:vanish/>
          <w:sz w:val="24"/>
          <w:szCs w:val="24"/>
        </w:rPr>
      </w:pPr>
    </w:p>
    <w:p w14:paraId="1A40C1C7" w14:textId="77777777" w:rsidR="002774DE" w:rsidRPr="00A27C6F" w:rsidRDefault="001C73F3" w:rsidP="009C6ABE">
      <w:pPr>
        <w:pStyle w:val="ae"/>
        <w:numPr>
          <w:ilvl w:val="1"/>
          <w:numId w:val="3"/>
        </w:numPr>
        <w:ind w:left="284" w:hanging="284"/>
        <w:rPr>
          <w:color w:val="000000"/>
          <w:sz w:val="24"/>
          <w:szCs w:val="24"/>
        </w:rPr>
      </w:pPr>
      <w:r w:rsidRPr="00A27C6F">
        <w:rPr>
          <w:color w:val="000000"/>
          <w:sz w:val="24"/>
          <w:szCs w:val="24"/>
        </w:rPr>
        <w:t>К поставке допускается продукция, отвечающая следующим требованиям:</w:t>
      </w:r>
    </w:p>
    <w:p w14:paraId="4156BC05" w14:textId="77777777" w:rsidR="002774DE" w:rsidRPr="00A27C6F" w:rsidRDefault="008B66FA" w:rsidP="008B66FA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A27C6F">
        <w:rPr>
          <w:sz w:val="24"/>
          <w:szCs w:val="24"/>
        </w:rPr>
        <w:t>п</w:t>
      </w:r>
      <w:r w:rsidR="002774DE" w:rsidRPr="00A27C6F">
        <w:rPr>
          <w:sz w:val="24"/>
          <w:szCs w:val="24"/>
        </w:rPr>
        <w:t>родукция должна быть новой, ранее не использованной;</w:t>
      </w:r>
    </w:p>
    <w:p w14:paraId="3777E5A8" w14:textId="77777777" w:rsidR="002774DE" w:rsidRPr="00A27C6F" w:rsidRDefault="008B66FA" w:rsidP="008B66FA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A27C6F">
        <w:rPr>
          <w:sz w:val="24"/>
          <w:szCs w:val="24"/>
        </w:rPr>
        <w:t>н</w:t>
      </w:r>
      <w:r w:rsidR="002774DE" w:rsidRPr="00A27C6F">
        <w:rPr>
          <w:sz w:val="24"/>
          <w:szCs w:val="24"/>
        </w:rPr>
        <w:t>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</w:t>
      </w:r>
    </w:p>
    <w:p w14:paraId="0DB22FB5" w14:textId="77777777" w:rsidR="00EA7014" w:rsidRPr="00EA7014" w:rsidRDefault="00EA7014" w:rsidP="00EA7014">
      <w:pPr>
        <w:pStyle w:val="ae"/>
        <w:numPr>
          <w:ilvl w:val="1"/>
          <w:numId w:val="3"/>
        </w:numPr>
        <w:ind w:left="284" w:hanging="284"/>
        <w:rPr>
          <w:color w:val="000000"/>
          <w:sz w:val="24"/>
          <w:szCs w:val="24"/>
        </w:rPr>
      </w:pPr>
      <w:r w:rsidRPr="00EA7014">
        <w:rPr>
          <w:color w:val="000000"/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ПАО «</w:t>
      </w:r>
      <w:proofErr w:type="spellStart"/>
      <w:r w:rsidR="00A75270">
        <w:rPr>
          <w:color w:val="000000"/>
          <w:sz w:val="24"/>
          <w:szCs w:val="24"/>
        </w:rPr>
        <w:t>Россети</w:t>
      </w:r>
      <w:proofErr w:type="spellEnd"/>
      <w:r w:rsidRPr="00EA7014">
        <w:rPr>
          <w:color w:val="000000"/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7DCE5C9" w14:textId="77777777" w:rsidR="002774DE" w:rsidRPr="00A27C6F" w:rsidRDefault="002774DE" w:rsidP="009C6ABE">
      <w:pPr>
        <w:pStyle w:val="ae"/>
        <w:numPr>
          <w:ilvl w:val="1"/>
          <w:numId w:val="3"/>
        </w:numPr>
        <w:ind w:left="284" w:hanging="284"/>
        <w:rPr>
          <w:color w:val="000000"/>
          <w:sz w:val="24"/>
          <w:szCs w:val="24"/>
        </w:rPr>
      </w:pPr>
      <w:r w:rsidRPr="00A27C6F">
        <w:rPr>
          <w:color w:val="000000"/>
          <w:sz w:val="24"/>
          <w:szCs w:val="24"/>
        </w:rPr>
        <w:t>Продукция должна соответствовать требованиям:</w:t>
      </w:r>
    </w:p>
    <w:p w14:paraId="4067F7E2" w14:textId="77777777" w:rsidR="006172E7" w:rsidRPr="00A27C6F" w:rsidRDefault="006172E7" w:rsidP="006172E7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A27C6F">
        <w:rPr>
          <w:sz w:val="24"/>
          <w:szCs w:val="24"/>
        </w:rPr>
        <w:t>ГОСТ 16338-85 «Полиэтилен низкого давления. ТУ»;</w:t>
      </w:r>
    </w:p>
    <w:p w14:paraId="6F9D64DA" w14:textId="77777777" w:rsidR="006172E7" w:rsidRPr="00A27C6F" w:rsidRDefault="006172E7" w:rsidP="006172E7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A27C6F">
        <w:rPr>
          <w:sz w:val="24"/>
          <w:szCs w:val="24"/>
        </w:rPr>
        <w:t>54475-2011 «Трубы полимерные со структурированной стенкой и фасонные части к ним для систем наружной канализации. Технические условия»;</w:t>
      </w:r>
    </w:p>
    <w:p w14:paraId="0432F18A" w14:textId="77777777" w:rsidR="006172E7" w:rsidRPr="00A27C6F" w:rsidRDefault="006172E7" w:rsidP="006172E7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A27C6F">
        <w:rPr>
          <w:sz w:val="24"/>
          <w:szCs w:val="24"/>
        </w:rPr>
        <w:t>ГОСТ 15150-69 «Машины, приборы и другие технические изделия. Исполнение для различных климатических районов. Категории, условия эксплуатации, хранения и транспортирования в части воздействия климат</w:t>
      </w:r>
      <w:r w:rsidR="00DE5106">
        <w:rPr>
          <w:sz w:val="24"/>
          <w:szCs w:val="24"/>
        </w:rPr>
        <w:t>ических факторов внешней среды»;</w:t>
      </w:r>
    </w:p>
    <w:p w14:paraId="3168F5CE" w14:textId="77777777" w:rsidR="002774DE" w:rsidRPr="00A27C6F" w:rsidRDefault="002774DE" w:rsidP="008B7470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A27C6F">
        <w:rPr>
          <w:sz w:val="24"/>
          <w:szCs w:val="24"/>
        </w:rPr>
        <w:t>«Правил устройства электр</w:t>
      </w:r>
      <w:r w:rsidR="00045CED" w:rsidRPr="00A27C6F">
        <w:rPr>
          <w:sz w:val="24"/>
          <w:szCs w:val="24"/>
        </w:rPr>
        <w:t>оустановок» (ПУЭ) (7-е издание).</w:t>
      </w:r>
    </w:p>
    <w:p w14:paraId="22AA9BEE" w14:textId="77777777" w:rsidR="002774DE" w:rsidRPr="00A27C6F" w:rsidRDefault="002774DE" w:rsidP="009C6ABE">
      <w:pPr>
        <w:pStyle w:val="ae"/>
        <w:numPr>
          <w:ilvl w:val="1"/>
          <w:numId w:val="3"/>
        </w:numPr>
        <w:ind w:left="284" w:hanging="284"/>
        <w:rPr>
          <w:color w:val="000000"/>
          <w:sz w:val="24"/>
          <w:szCs w:val="24"/>
        </w:rPr>
      </w:pPr>
      <w:r w:rsidRPr="00A27C6F">
        <w:rPr>
          <w:color w:val="000000"/>
          <w:sz w:val="24"/>
          <w:szCs w:val="24"/>
        </w:rPr>
        <w:lastRenderedPageBreak/>
        <w:t>Упаковка,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продукции. Погрузочно-разгрузочные работы должны производиться в соответствии с требованиями ГОСТ 12.3.009-76.</w:t>
      </w:r>
      <w:r w:rsidR="00DC0157" w:rsidRPr="00A27C6F">
        <w:rPr>
          <w:color w:val="000000"/>
          <w:sz w:val="24"/>
          <w:szCs w:val="24"/>
        </w:rPr>
        <w:t xml:space="preserve"> </w:t>
      </w:r>
      <w:r w:rsidRPr="00A27C6F">
        <w:rPr>
          <w:color w:val="000000"/>
          <w:sz w:val="24"/>
          <w:szCs w:val="24"/>
        </w:rPr>
        <w:t xml:space="preserve">Способ укладки и транспортировки продукции должен предотвратить </w:t>
      </w:r>
      <w:r w:rsidR="008B66FA" w:rsidRPr="00A27C6F">
        <w:rPr>
          <w:color w:val="000000"/>
          <w:sz w:val="24"/>
          <w:szCs w:val="24"/>
        </w:rPr>
        <w:t>ее</w:t>
      </w:r>
      <w:r w:rsidRPr="00A27C6F">
        <w:rPr>
          <w:color w:val="000000"/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62CC6DE" w14:textId="77777777" w:rsidR="002774DE" w:rsidRPr="00A27C6F" w:rsidRDefault="002774DE" w:rsidP="009C6ABE">
      <w:pPr>
        <w:pStyle w:val="ae"/>
        <w:numPr>
          <w:ilvl w:val="1"/>
          <w:numId w:val="3"/>
        </w:numPr>
        <w:ind w:left="284" w:hanging="284"/>
        <w:rPr>
          <w:color w:val="000000"/>
          <w:sz w:val="24"/>
          <w:szCs w:val="24"/>
        </w:rPr>
      </w:pPr>
      <w:r w:rsidRPr="00A27C6F">
        <w:rPr>
          <w:color w:val="000000"/>
          <w:sz w:val="24"/>
          <w:szCs w:val="24"/>
        </w:rPr>
        <w:t xml:space="preserve">Срок изготовления продукции должен быть не более полугода </w:t>
      </w:r>
      <w:r w:rsidR="008B66FA" w:rsidRPr="00A27C6F">
        <w:rPr>
          <w:color w:val="000000"/>
          <w:sz w:val="24"/>
          <w:szCs w:val="24"/>
        </w:rPr>
        <w:t>до</w:t>
      </w:r>
      <w:r w:rsidRPr="00A27C6F">
        <w:rPr>
          <w:color w:val="000000"/>
          <w:sz w:val="24"/>
          <w:szCs w:val="24"/>
        </w:rPr>
        <w:t xml:space="preserve"> момента поставки.</w:t>
      </w:r>
    </w:p>
    <w:p w14:paraId="7ED5D81C" w14:textId="77777777" w:rsidR="00175F1D" w:rsidRPr="00A27C6F" w:rsidRDefault="00175F1D" w:rsidP="002774DE">
      <w:pPr>
        <w:spacing w:line="276" w:lineRule="auto"/>
        <w:rPr>
          <w:sz w:val="24"/>
          <w:szCs w:val="24"/>
        </w:rPr>
      </w:pPr>
    </w:p>
    <w:p w14:paraId="6CD0A37A" w14:textId="77777777" w:rsidR="002774DE" w:rsidRPr="00A27C6F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27C6F">
        <w:rPr>
          <w:b/>
          <w:bCs/>
          <w:sz w:val="24"/>
          <w:szCs w:val="24"/>
        </w:rPr>
        <w:t>Гарантийные обязательства.</w:t>
      </w:r>
    </w:p>
    <w:p w14:paraId="1B1C8286" w14:textId="77777777" w:rsidR="002774DE" w:rsidRPr="00A27C6F" w:rsidRDefault="002774DE" w:rsidP="008B66FA">
      <w:pPr>
        <w:pStyle w:val="ae"/>
        <w:spacing w:line="276" w:lineRule="auto"/>
        <w:ind w:left="0" w:firstLine="709"/>
        <w:rPr>
          <w:sz w:val="24"/>
          <w:szCs w:val="24"/>
        </w:rPr>
      </w:pPr>
      <w:r w:rsidRPr="00A27C6F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2FC80441" w14:textId="77777777" w:rsidR="002774DE" w:rsidRPr="00A27C6F" w:rsidRDefault="002774DE" w:rsidP="002774D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7580695" w14:textId="77777777" w:rsidR="002774DE" w:rsidRPr="00A27C6F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27C6F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77015B37" w14:textId="77777777" w:rsidR="002774DE" w:rsidRPr="00A27C6F" w:rsidRDefault="002774DE" w:rsidP="008B66FA">
      <w:pPr>
        <w:pStyle w:val="ae"/>
        <w:spacing w:line="276" w:lineRule="auto"/>
        <w:ind w:left="0" w:firstLine="709"/>
        <w:rPr>
          <w:sz w:val="24"/>
          <w:szCs w:val="24"/>
        </w:rPr>
      </w:pPr>
      <w:r w:rsidRPr="00A27C6F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</w:t>
      </w:r>
      <w:r w:rsidR="000C3916" w:rsidRPr="00A27C6F">
        <w:rPr>
          <w:sz w:val="24"/>
          <w:szCs w:val="24"/>
        </w:rPr>
        <w:t>, но не менее 5 лет</w:t>
      </w:r>
      <w:r w:rsidRPr="00A27C6F">
        <w:rPr>
          <w:sz w:val="24"/>
          <w:szCs w:val="24"/>
        </w:rPr>
        <w:t>.</w:t>
      </w:r>
    </w:p>
    <w:p w14:paraId="0A154C10" w14:textId="77777777" w:rsidR="002774DE" w:rsidRPr="00A27C6F" w:rsidRDefault="002774DE" w:rsidP="002774D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E13B7AF" w14:textId="77777777" w:rsidR="002774DE" w:rsidRPr="00A27C6F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27C6F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673862" w:rsidRPr="00A27C6F">
        <w:rPr>
          <w:b/>
          <w:bCs/>
          <w:sz w:val="24"/>
          <w:szCs w:val="24"/>
        </w:rPr>
        <w:t xml:space="preserve"> </w:t>
      </w:r>
      <w:r w:rsidRPr="00A27C6F">
        <w:rPr>
          <w:b/>
          <w:bCs/>
          <w:sz w:val="24"/>
          <w:szCs w:val="24"/>
        </w:rPr>
        <w:t>документации.</w:t>
      </w:r>
    </w:p>
    <w:p w14:paraId="057AA56C" w14:textId="77777777" w:rsidR="007C6ED1" w:rsidRPr="00A27C6F" w:rsidRDefault="007C6ED1" w:rsidP="007C6ED1">
      <w:pPr>
        <w:pStyle w:val="ae"/>
        <w:spacing w:line="276" w:lineRule="auto"/>
        <w:ind w:left="0" w:firstLine="709"/>
        <w:rPr>
          <w:sz w:val="24"/>
          <w:szCs w:val="24"/>
        </w:rPr>
      </w:pPr>
      <w:r w:rsidRPr="00A27C6F">
        <w:rPr>
          <w:sz w:val="24"/>
          <w:szCs w:val="24"/>
        </w:rPr>
        <w:t>В комплект поставки должны входить документы (на русском языке)</w:t>
      </w:r>
      <w:r w:rsidR="00175F1D" w:rsidRPr="00A27C6F">
        <w:rPr>
          <w:sz w:val="24"/>
          <w:szCs w:val="24"/>
        </w:rPr>
        <w:t>, в т.ч.</w:t>
      </w:r>
      <w:r w:rsidRPr="00A27C6F">
        <w:rPr>
          <w:sz w:val="24"/>
          <w:szCs w:val="24"/>
        </w:rPr>
        <w:t>:</w:t>
      </w:r>
    </w:p>
    <w:p w14:paraId="4D28C2A0" w14:textId="77777777" w:rsidR="007C6ED1" w:rsidRPr="00A27C6F" w:rsidRDefault="007C6ED1" w:rsidP="007C6ED1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27C6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2FBF5C47" w14:textId="77777777" w:rsidR="007C6ED1" w:rsidRPr="00A27C6F" w:rsidRDefault="007C6ED1" w:rsidP="007C6ED1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27C6F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5B43D5B3" w14:textId="77777777" w:rsidR="007C6ED1" w:rsidRPr="00A27C6F" w:rsidRDefault="007C6ED1" w:rsidP="007C6ED1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27C6F">
        <w:rPr>
          <w:sz w:val="24"/>
          <w:szCs w:val="24"/>
        </w:rPr>
        <w:t>сертификат соответствия и свидетельство о приемке на поставляемую кабельную арматуру, на русском языке.</w:t>
      </w:r>
    </w:p>
    <w:p w14:paraId="546A1FEC" w14:textId="77777777" w:rsidR="002774DE" w:rsidRPr="00A27C6F" w:rsidRDefault="002774DE" w:rsidP="007C6ED1">
      <w:pPr>
        <w:pStyle w:val="ae"/>
        <w:spacing w:line="276" w:lineRule="auto"/>
        <w:ind w:left="0" w:firstLine="709"/>
        <w:rPr>
          <w:sz w:val="24"/>
          <w:szCs w:val="24"/>
        </w:rPr>
      </w:pPr>
      <w:r w:rsidRPr="00A27C6F">
        <w:rPr>
          <w:sz w:val="24"/>
          <w:szCs w:val="24"/>
        </w:rPr>
        <w:t xml:space="preserve">Маркировка продукции производится </w:t>
      </w:r>
      <w:r w:rsidR="006E250D" w:rsidRPr="00A27C6F">
        <w:rPr>
          <w:sz w:val="24"/>
          <w:szCs w:val="24"/>
        </w:rPr>
        <w:t xml:space="preserve">согласно </w:t>
      </w:r>
      <w:r w:rsidR="00C17B88" w:rsidRPr="00A27C6F">
        <w:rPr>
          <w:sz w:val="24"/>
          <w:szCs w:val="24"/>
        </w:rPr>
        <w:t>соответствующим техническим условиям</w:t>
      </w:r>
      <w:r w:rsidR="00175F1D" w:rsidRPr="00A27C6F">
        <w:rPr>
          <w:sz w:val="24"/>
          <w:szCs w:val="24"/>
        </w:rPr>
        <w:t xml:space="preserve"> или соответствующим ГОСТ</w:t>
      </w:r>
      <w:r w:rsidRPr="00A27C6F">
        <w:rPr>
          <w:sz w:val="24"/>
          <w:szCs w:val="24"/>
        </w:rPr>
        <w:t>.</w:t>
      </w:r>
    </w:p>
    <w:p w14:paraId="06579028" w14:textId="77777777" w:rsidR="00371154" w:rsidRPr="00A27C6F" w:rsidRDefault="00371154" w:rsidP="002774DE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14:paraId="684205D4" w14:textId="77777777" w:rsidR="002774DE" w:rsidRPr="00A27C6F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27C6F">
        <w:rPr>
          <w:b/>
          <w:bCs/>
          <w:sz w:val="24"/>
          <w:szCs w:val="24"/>
        </w:rPr>
        <w:t>Правила приемки продукции.</w:t>
      </w:r>
    </w:p>
    <w:p w14:paraId="47E671CD" w14:textId="77777777" w:rsidR="002774DE" w:rsidRPr="00A27C6F" w:rsidRDefault="002774DE" w:rsidP="00673862">
      <w:pPr>
        <w:pStyle w:val="BodyText21"/>
        <w:spacing w:line="276" w:lineRule="auto"/>
        <w:rPr>
          <w:szCs w:val="24"/>
        </w:rPr>
      </w:pPr>
      <w:r w:rsidRPr="00A27C6F">
        <w:rPr>
          <w:szCs w:val="24"/>
        </w:rPr>
        <w:t>Каждая партия продукции должна пройти входной контроль, осуществляемый представителями филиал</w:t>
      </w:r>
      <w:r w:rsidR="00175F1D" w:rsidRPr="00A27C6F">
        <w:rPr>
          <w:szCs w:val="24"/>
        </w:rPr>
        <w:t>а</w:t>
      </w:r>
      <w:r w:rsidRPr="00A27C6F">
        <w:rPr>
          <w:szCs w:val="24"/>
        </w:rPr>
        <w:t xml:space="preserve"> </w:t>
      </w:r>
      <w:r w:rsidR="002344B0" w:rsidRPr="00A27C6F">
        <w:rPr>
          <w:szCs w:val="24"/>
        </w:rPr>
        <w:t>ПАО</w:t>
      </w:r>
      <w:r w:rsidRPr="00A27C6F">
        <w:rPr>
          <w:szCs w:val="24"/>
        </w:rPr>
        <w:t xml:space="preserve"> «</w:t>
      </w:r>
      <w:proofErr w:type="spellStart"/>
      <w:r w:rsidR="00A75270">
        <w:rPr>
          <w:szCs w:val="24"/>
        </w:rPr>
        <w:t>Россети</w:t>
      </w:r>
      <w:proofErr w:type="spellEnd"/>
      <w:r w:rsidRPr="00A27C6F">
        <w:rPr>
          <w:szCs w:val="24"/>
        </w:rPr>
        <w:t xml:space="preserve"> Центр»</w:t>
      </w:r>
      <w:r w:rsidR="00175F1D" w:rsidRPr="00A27C6F">
        <w:rPr>
          <w:szCs w:val="24"/>
        </w:rPr>
        <w:t>-«Белгородэнерго»</w:t>
      </w:r>
      <w:r w:rsidRPr="00A27C6F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6EA8B2DE" w14:textId="77777777" w:rsidR="002774DE" w:rsidRPr="00A27C6F" w:rsidRDefault="002774DE" w:rsidP="00673862">
      <w:pPr>
        <w:pStyle w:val="BodyText21"/>
        <w:spacing w:line="276" w:lineRule="auto"/>
        <w:rPr>
          <w:szCs w:val="24"/>
        </w:rPr>
      </w:pPr>
      <w:r w:rsidRPr="00A27C6F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8E2CFFB" w14:textId="77777777" w:rsidR="0007504A" w:rsidRPr="00A27C6F" w:rsidRDefault="0007504A" w:rsidP="0007504A">
      <w:pPr>
        <w:ind w:firstLine="0"/>
        <w:rPr>
          <w:b/>
          <w:sz w:val="24"/>
          <w:szCs w:val="24"/>
        </w:rPr>
      </w:pPr>
    </w:p>
    <w:p w14:paraId="1051A83A" w14:textId="77777777" w:rsidR="0007504A" w:rsidRPr="00A27C6F" w:rsidRDefault="0007504A" w:rsidP="0007504A">
      <w:pPr>
        <w:ind w:firstLine="0"/>
        <w:rPr>
          <w:b/>
          <w:sz w:val="24"/>
          <w:szCs w:val="24"/>
        </w:rPr>
      </w:pPr>
    </w:p>
    <w:p w14:paraId="27AF7CF5" w14:textId="3E5109DD" w:rsidR="00A75270" w:rsidRDefault="00A75270" w:rsidP="002A4BD6">
      <w:pPr>
        <w:tabs>
          <w:tab w:val="left" w:pos="7797"/>
        </w:tabs>
        <w:ind w:left="851" w:firstLine="0"/>
        <w:rPr>
          <w:b/>
          <w:sz w:val="24"/>
          <w:szCs w:val="24"/>
        </w:rPr>
      </w:pPr>
    </w:p>
    <w:p w14:paraId="12598C36" w14:textId="77777777" w:rsidR="00A75270" w:rsidRDefault="00A75270" w:rsidP="002A4BD6">
      <w:pPr>
        <w:tabs>
          <w:tab w:val="left" w:pos="7797"/>
        </w:tabs>
        <w:ind w:left="851" w:firstLine="0"/>
        <w:rPr>
          <w:b/>
          <w:sz w:val="24"/>
          <w:szCs w:val="24"/>
        </w:rPr>
      </w:pPr>
    </w:p>
    <w:p w14:paraId="1064B8DB" w14:textId="77777777" w:rsidR="00CD06DF" w:rsidRDefault="002A4BD6" w:rsidP="00A75270">
      <w:pPr>
        <w:tabs>
          <w:tab w:val="left" w:pos="7797"/>
        </w:tabs>
        <w:ind w:left="851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Начальник </w:t>
      </w:r>
      <w:r w:rsidR="00A75270">
        <w:rPr>
          <w:b/>
          <w:sz w:val="24"/>
          <w:szCs w:val="24"/>
        </w:rPr>
        <w:t xml:space="preserve">ОТП </w:t>
      </w:r>
      <w:proofErr w:type="spellStart"/>
      <w:r w:rsidR="00A75270">
        <w:rPr>
          <w:b/>
          <w:sz w:val="24"/>
          <w:szCs w:val="24"/>
        </w:rPr>
        <w:t>УТПиПР</w:t>
      </w:r>
      <w:proofErr w:type="spellEnd"/>
      <w:r w:rsidR="00FF4275">
        <w:rPr>
          <w:b/>
          <w:sz w:val="24"/>
          <w:szCs w:val="24"/>
        </w:rPr>
        <w:tab/>
      </w:r>
      <w:r w:rsidR="00FF4275">
        <w:rPr>
          <w:b/>
          <w:sz w:val="24"/>
          <w:szCs w:val="24"/>
        </w:rPr>
        <w:tab/>
      </w:r>
      <w:r w:rsidR="00A75270">
        <w:rPr>
          <w:b/>
          <w:sz w:val="24"/>
          <w:szCs w:val="24"/>
        </w:rPr>
        <w:t>Просекина Н.Н.</w:t>
      </w:r>
    </w:p>
    <w:p w14:paraId="031456BF" w14:textId="77777777" w:rsidR="00EA7014" w:rsidRDefault="00EA7014" w:rsidP="00EA7014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Приложение 1</w:t>
      </w:r>
    </w:p>
    <w:tbl>
      <w:tblPr>
        <w:tblW w:w="10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4819"/>
        <w:gridCol w:w="2268"/>
        <w:gridCol w:w="1134"/>
        <w:gridCol w:w="1521"/>
      </w:tblGrid>
      <w:tr w:rsidR="00DE5106" w:rsidRPr="002A4BD6" w14:paraId="17C98F67" w14:textId="77777777" w:rsidTr="002A4BD6">
        <w:trPr>
          <w:cantSplit/>
          <w:trHeight w:val="70"/>
          <w:tblHeader/>
          <w:jc w:val="center"/>
        </w:trPr>
        <w:tc>
          <w:tcPr>
            <w:tcW w:w="905" w:type="dxa"/>
            <w:shd w:val="clear" w:color="auto" w:fill="auto"/>
            <w:vAlign w:val="center"/>
          </w:tcPr>
          <w:p w14:paraId="3E507ECE" w14:textId="77777777" w:rsidR="00DE5106" w:rsidRPr="002A4BD6" w:rsidRDefault="00DE5106" w:rsidP="00DE510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2A4BD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11D7F21" w14:textId="77777777" w:rsidR="00DE5106" w:rsidRPr="002A4BD6" w:rsidRDefault="00DE5106" w:rsidP="001E1D4F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2A4BD6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A2DABF" w14:textId="77777777" w:rsidR="00DE5106" w:rsidRPr="002A4BD6" w:rsidRDefault="00DE5106" w:rsidP="00DE510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2A4BD6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AEAF59" w14:textId="77777777" w:rsidR="00DE5106" w:rsidRPr="002A4BD6" w:rsidRDefault="00DE5106" w:rsidP="00DE510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2A4BD6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2D89BAA1" w14:textId="77777777" w:rsidR="00DE5106" w:rsidRPr="002A4BD6" w:rsidRDefault="00DE5106" w:rsidP="00DE5106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A4BD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6E26DE" w:rsidRPr="002A4BD6" w14:paraId="4E7CC2C8" w14:textId="77777777" w:rsidTr="002A4BD6">
        <w:trPr>
          <w:jc w:val="center"/>
        </w:trPr>
        <w:tc>
          <w:tcPr>
            <w:tcW w:w="905" w:type="dxa"/>
            <w:shd w:val="clear" w:color="auto" w:fill="auto"/>
            <w:vAlign w:val="center"/>
          </w:tcPr>
          <w:p w14:paraId="2A8F1EE3" w14:textId="77777777" w:rsidR="006E26DE" w:rsidRPr="002A4BD6" w:rsidRDefault="006E26DE" w:rsidP="006E26DE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4FA0B458" w14:textId="77777777" w:rsidR="006E26DE" w:rsidRPr="002A4BD6" w:rsidRDefault="006E26DE" w:rsidP="006E26D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A4BD6">
              <w:rPr>
                <w:color w:val="000000"/>
                <w:sz w:val="24"/>
                <w:szCs w:val="24"/>
              </w:rPr>
              <w:t>Труба гофрированная ПНД d75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718D" w14:textId="77777777" w:rsidR="006E26DE" w:rsidRPr="002A4BD6" w:rsidRDefault="006E26DE" w:rsidP="002A4BD6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A4BD6">
              <w:rPr>
                <w:bCs/>
                <w:color w:val="000000"/>
                <w:sz w:val="24"/>
                <w:szCs w:val="24"/>
              </w:rPr>
              <w:t>2225008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982968" w14:textId="77777777" w:rsidR="006E26DE" w:rsidRPr="002A4BD6" w:rsidRDefault="006E26DE" w:rsidP="006E26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4BD6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337945EF" w14:textId="77777777" w:rsidR="006E26DE" w:rsidRPr="002A4BD6" w:rsidRDefault="006E26DE" w:rsidP="006E26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4BD6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6E26DE" w:rsidRPr="002A4BD6" w14:paraId="5280CA85" w14:textId="77777777" w:rsidTr="002A4BD6">
        <w:trPr>
          <w:jc w:val="center"/>
        </w:trPr>
        <w:tc>
          <w:tcPr>
            <w:tcW w:w="905" w:type="dxa"/>
            <w:shd w:val="clear" w:color="auto" w:fill="auto"/>
            <w:vAlign w:val="center"/>
          </w:tcPr>
          <w:p w14:paraId="23494E25" w14:textId="77777777" w:rsidR="006E26DE" w:rsidRPr="002A4BD6" w:rsidRDefault="006E26DE" w:rsidP="006E26DE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B2F6" w14:textId="77777777" w:rsidR="006E26DE" w:rsidRPr="002A4BD6" w:rsidRDefault="006E26DE" w:rsidP="006E26D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A4BD6">
              <w:rPr>
                <w:color w:val="000000"/>
                <w:sz w:val="24"/>
                <w:szCs w:val="24"/>
              </w:rPr>
              <w:t>Труба гофрированная ПНД d25 с зондом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792F" w14:textId="77777777" w:rsidR="006E26DE" w:rsidRPr="002A4BD6" w:rsidRDefault="006E26DE" w:rsidP="002A4BD6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A4BD6">
              <w:rPr>
                <w:bCs/>
                <w:color w:val="000000"/>
                <w:sz w:val="24"/>
                <w:szCs w:val="24"/>
              </w:rPr>
              <w:t>2323169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9AD68B" w14:textId="77777777" w:rsidR="006E26DE" w:rsidRPr="002A4BD6" w:rsidRDefault="006E26DE" w:rsidP="006E26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4BD6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5D80" w14:textId="77777777" w:rsidR="006E26DE" w:rsidRPr="002A4BD6" w:rsidRDefault="006E26DE" w:rsidP="006E26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4BD6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6E26DE" w:rsidRPr="002A4BD6" w14:paraId="3A50DBC3" w14:textId="77777777" w:rsidTr="002A4BD6">
        <w:trPr>
          <w:jc w:val="center"/>
        </w:trPr>
        <w:tc>
          <w:tcPr>
            <w:tcW w:w="905" w:type="dxa"/>
            <w:shd w:val="clear" w:color="auto" w:fill="auto"/>
            <w:vAlign w:val="center"/>
          </w:tcPr>
          <w:p w14:paraId="31E6340C" w14:textId="77777777" w:rsidR="006E26DE" w:rsidRPr="002A4BD6" w:rsidRDefault="006E26DE" w:rsidP="006E26DE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8121" w14:textId="77777777" w:rsidR="006E26DE" w:rsidRPr="002A4BD6" w:rsidRDefault="006E26DE" w:rsidP="006E26D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A4BD6">
              <w:rPr>
                <w:color w:val="000000"/>
                <w:sz w:val="24"/>
                <w:szCs w:val="24"/>
              </w:rPr>
              <w:t>Труба гофрированная ПНД d32 с зондом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C7DA" w14:textId="77777777" w:rsidR="006E26DE" w:rsidRPr="002A4BD6" w:rsidRDefault="006E26DE" w:rsidP="002A4BD6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A4BD6">
              <w:rPr>
                <w:bCs/>
                <w:color w:val="000000"/>
                <w:sz w:val="24"/>
                <w:szCs w:val="24"/>
              </w:rPr>
              <w:t>2325885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ECA925" w14:textId="77777777" w:rsidR="006E26DE" w:rsidRPr="002A4BD6" w:rsidRDefault="006E26DE" w:rsidP="006E26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4BD6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DE0F" w14:textId="77777777" w:rsidR="006E26DE" w:rsidRPr="002A4BD6" w:rsidRDefault="006E26DE" w:rsidP="006E26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4BD6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6E26DE" w:rsidRPr="002A4BD6" w14:paraId="4DC75412" w14:textId="77777777" w:rsidTr="002A4BD6">
        <w:trPr>
          <w:jc w:val="center"/>
        </w:trPr>
        <w:tc>
          <w:tcPr>
            <w:tcW w:w="905" w:type="dxa"/>
            <w:shd w:val="clear" w:color="auto" w:fill="auto"/>
            <w:vAlign w:val="center"/>
          </w:tcPr>
          <w:p w14:paraId="4B0B9A7C" w14:textId="77777777" w:rsidR="006E26DE" w:rsidRPr="002A4BD6" w:rsidRDefault="006E26DE" w:rsidP="006E26DE">
            <w:pPr>
              <w:pStyle w:val="ae"/>
              <w:numPr>
                <w:ilvl w:val="0"/>
                <w:numId w:val="2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6E4D" w14:textId="77777777" w:rsidR="006E26DE" w:rsidRPr="002A4BD6" w:rsidRDefault="006E26DE" w:rsidP="006E26D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A4BD6">
              <w:rPr>
                <w:color w:val="000000"/>
                <w:sz w:val="24"/>
                <w:szCs w:val="24"/>
              </w:rPr>
              <w:t>Труба гофрированная ПНД d110 с зондом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E3EFE" w14:textId="77777777" w:rsidR="006E26DE" w:rsidRPr="002A4BD6" w:rsidRDefault="006E26DE" w:rsidP="002A4BD6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A4BD6">
              <w:rPr>
                <w:bCs/>
                <w:color w:val="000000"/>
                <w:sz w:val="24"/>
                <w:szCs w:val="24"/>
              </w:rPr>
              <w:t>2327295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834089" w14:textId="77777777" w:rsidR="006E26DE" w:rsidRPr="002A4BD6" w:rsidRDefault="006E26DE" w:rsidP="006E26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4BD6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8C53" w14:textId="77777777" w:rsidR="006E26DE" w:rsidRPr="002A4BD6" w:rsidRDefault="006E26DE" w:rsidP="006E26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4BD6">
              <w:rPr>
                <w:color w:val="000000"/>
                <w:sz w:val="24"/>
                <w:szCs w:val="24"/>
              </w:rPr>
              <w:t>700</w:t>
            </w:r>
          </w:p>
        </w:tc>
      </w:tr>
    </w:tbl>
    <w:p w14:paraId="72F1238F" w14:textId="77777777" w:rsidR="0032030E" w:rsidRDefault="0032030E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</w:p>
    <w:p w14:paraId="27EE09CE" w14:textId="77777777" w:rsidR="00EA7014" w:rsidRDefault="00EA7014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 w:rsidRPr="00EA7014">
        <w:rPr>
          <w:b/>
          <w:sz w:val="24"/>
          <w:szCs w:val="24"/>
        </w:rPr>
        <w:t>Приложение 2</w:t>
      </w:r>
    </w:p>
    <w:p w14:paraId="71FAEA31" w14:textId="77777777" w:rsidR="006E26DE" w:rsidRPr="00EF2695" w:rsidRDefault="006E26DE" w:rsidP="00643A31">
      <w:pPr>
        <w:pStyle w:val="ae"/>
        <w:numPr>
          <w:ilvl w:val="0"/>
          <w:numId w:val="27"/>
        </w:numPr>
        <w:ind w:left="0" w:firstLine="0"/>
        <w:rPr>
          <w:color w:val="000000"/>
          <w:sz w:val="24"/>
          <w:szCs w:val="24"/>
        </w:rPr>
      </w:pPr>
      <w:r w:rsidRPr="00EF2695">
        <w:rPr>
          <w:color w:val="000000"/>
          <w:sz w:val="24"/>
          <w:szCs w:val="24"/>
        </w:rPr>
        <w:t>Труба,</w:t>
      </w:r>
      <w:r w:rsidR="00DE5106" w:rsidRPr="00EF2695">
        <w:rPr>
          <w:color w:val="000000"/>
          <w:sz w:val="24"/>
          <w:szCs w:val="24"/>
        </w:rPr>
        <w:t xml:space="preserve"> гофрированная ПНД d75</w:t>
      </w:r>
      <w:r w:rsidR="00EA7014" w:rsidRPr="00EF2695">
        <w:rPr>
          <w:color w:val="000000"/>
          <w:sz w:val="24"/>
          <w:szCs w:val="24"/>
        </w:rPr>
        <w:t>.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7"/>
        <w:gridCol w:w="3407"/>
        <w:gridCol w:w="3407"/>
      </w:tblGrid>
      <w:tr w:rsidR="006E26DE" w:rsidRPr="00A27C6F" w14:paraId="0FA01BC8" w14:textId="77777777" w:rsidTr="00EF2695">
        <w:trPr>
          <w:trHeight w:val="70"/>
          <w:tblHeader/>
        </w:trPr>
        <w:tc>
          <w:tcPr>
            <w:tcW w:w="3407" w:type="dxa"/>
          </w:tcPr>
          <w:p w14:paraId="41F74925" w14:textId="77777777" w:rsidR="006E26DE" w:rsidRPr="00A27C6F" w:rsidRDefault="006E26DE" w:rsidP="00DC38C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6E26DE">
              <w:rPr>
                <w:color w:val="000000"/>
                <w:sz w:val="24"/>
                <w:szCs w:val="24"/>
              </w:rPr>
              <w:t>Наименование материала</w:t>
            </w:r>
          </w:p>
        </w:tc>
        <w:tc>
          <w:tcPr>
            <w:tcW w:w="3407" w:type="dxa"/>
            <w:shd w:val="clear" w:color="auto" w:fill="auto"/>
            <w:vAlign w:val="center"/>
            <w:hideMark/>
          </w:tcPr>
          <w:p w14:paraId="46BDE749" w14:textId="77777777" w:rsidR="006E26DE" w:rsidRPr="00A27C6F" w:rsidRDefault="006E26DE" w:rsidP="00DC38C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A27C6F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7E5EA2FF" w14:textId="77777777" w:rsidR="006E26DE" w:rsidRPr="00A27C6F" w:rsidRDefault="006E26DE" w:rsidP="00DC38C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A27C6F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B75E88" w:rsidRPr="00A27C6F" w14:paraId="7676AF4A" w14:textId="77777777" w:rsidTr="00EF2695">
        <w:trPr>
          <w:trHeight w:val="70"/>
          <w:tblHeader/>
        </w:trPr>
        <w:tc>
          <w:tcPr>
            <w:tcW w:w="3407" w:type="dxa"/>
            <w:vMerge w:val="restart"/>
            <w:vAlign w:val="center"/>
          </w:tcPr>
          <w:p w14:paraId="0C5686F9" w14:textId="77777777" w:rsidR="00B75E88" w:rsidRPr="006E26DE" w:rsidRDefault="00B75E88" w:rsidP="00B75E8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E26DE">
              <w:rPr>
                <w:color w:val="000000"/>
                <w:sz w:val="24"/>
                <w:szCs w:val="24"/>
              </w:rPr>
              <w:t>Труба гофрированная ПНД d75</w:t>
            </w:r>
          </w:p>
        </w:tc>
        <w:tc>
          <w:tcPr>
            <w:tcW w:w="6814" w:type="dxa"/>
            <w:gridSpan w:val="2"/>
            <w:vAlign w:val="center"/>
          </w:tcPr>
          <w:p w14:paraId="6E84C496" w14:textId="77777777" w:rsidR="00B75E88" w:rsidRPr="00254612" w:rsidRDefault="00B75E88" w:rsidP="00B75E88">
            <w:pPr>
              <w:spacing w:line="276" w:lineRule="auto"/>
              <w:ind w:firstLine="0"/>
              <w:rPr>
                <w:bCs/>
              </w:rPr>
            </w:pPr>
            <w:r w:rsidRPr="00657DEC">
              <w:rPr>
                <w:color w:val="000000"/>
                <w:sz w:val="24"/>
              </w:rPr>
              <w:t>ТУ 3464-001-</w:t>
            </w:r>
            <w:r>
              <w:rPr>
                <w:color w:val="000000"/>
                <w:sz w:val="24"/>
                <w:lang w:val="en-US"/>
              </w:rPr>
              <w:t>18669258</w:t>
            </w:r>
            <w:r w:rsidRPr="00657DEC">
              <w:rPr>
                <w:color w:val="000000"/>
                <w:sz w:val="24"/>
              </w:rPr>
              <w:t>-99</w:t>
            </w:r>
            <w:r>
              <w:rPr>
                <w:color w:val="000000"/>
                <w:sz w:val="24"/>
              </w:rPr>
              <w:t>,</w:t>
            </w:r>
            <w:r w:rsidRPr="008B6FBE">
              <w:rPr>
                <w:color w:val="000000"/>
                <w:sz w:val="24"/>
              </w:rPr>
              <w:t xml:space="preserve"> ГОСТ 50827-95</w:t>
            </w:r>
          </w:p>
        </w:tc>
      </w:tr>
      <w:tr w:rsidR="00B75E88" w:rsidRPr="00A27C6F" w14:paraId="1D5C0111" w14:textId="77777777" w:rsidTr="00EF2695">
        <w:trPr>
          <w:trHeight w:val="342"/>
        </w:trPr>
        <w:tc>
          <w:tcPr>
            <w:tcW w:w="3407" w:type="dxa"/>
            <w:vMerge/>
            <w:vAlign w:val="center"/>
          </w:tcPr>
          <w:p w14:paraId="422FB360" w14:textId="77777777" w:rsidR="00B75E88" w:rsidRPr="00A27C6F" w:rsidRDefault="00B75E88" w:rsidP="00B75E8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3B014FB4" w14:textId="77777777" w:rsidR="00B75E88" w:rsidRPr="008B6FBE" w:rsidRDefault="00B75E88" w:rsidP="00B75E88">
            <w:pPr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Диаметр, мм</w:t>
            </w:r>
          </w:p>
        </w:tc>
        <w:tc>
          <w:tcPr>
            <w:tcW w:w="3407" w:type="dxa"/>
          </w:tcPr>
          <w:p w14:paraId="3C5B8076" w14:textId="77777777" w:rsidR="00B75E88" w:rsidRPr="00B85B07" w:rsidRDefault="00B75E88" w:rsidP="00B75E88">
            <w:pPr>
              <w:spacing w:line="276" w:lineRule="auto"/>
              <w:ind w:firstLine="0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</w:t>
            </w:r>
          </w:p>
        </w:tc>
      </w:tr>
      <w:tr w:rsidR="00B75E88" w:rsidRPr="00A27C6F" w14:paraId="65054DC6" w14:textId="77777777" w:rsidTr="00EF2695">
        <w:trPr>
          <w:trHeight w:val="64"/>
        </w:trPr>
        <w:tc>
          <w:tcPr>
            <w:tcW w:w="3407" w:type="dxa"/>
            <w:vMerge/>
          </w:tcPr>
          <w:p w14:paraId="6DA1A69D" w14:textId="77777777" w:rsidR="00B75E88" w:rsidRPr="00A27C6F" w:rsidRDefault="00B75E88" w:rsidP="00B75E8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6D81D323" w14:textId="77777777" w:rsidR="00B75E88" w:rsidRPr="008B6FBE" w:rsidRDefault="00B75E88" w:rsidP="00B75E88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>
              <w:rPr>
                <w:rStyle w:val="af2"/>
                <w:b w:val="0"/>
                <w:color w:val="000000"/>
                <w:sz w:val="24"/>
              </w:rPr>
              <w:t>Степень защиты</w:t>
            </w:r>
            <w:r w:rsidRPr="008B6FBE">
              <w:rPr>
                <w:rStyle w:val="af2"/>
                <w:b w:val="0"/>
                <w:color w:val="000000"/>
                <w:sz w:val="24"/>
              </w:rPr>
              <w:t xml:space="preserve"> </w:t>
            </w:r>
          </w:p>
        </w:tc>
        <w:tc>
          <w:tcPr>
            <w:tcW w:w="3407" w:type="dxa"/>
          </w:tcPr>
          <w:p w14:paraId="288DDA88" w14:textId="77777777" w:rsidR="00B75E88" w:rsidRPr="00D722B2" w:rsidRDefault="00B75E88" w:rsidP="00B75E88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8B6FBE">
              <w:rPr>
                <w:color w:val="000000"/>
                <w:sz w:val="24"/>
              </w:rPr>
              <w:t>IP 55</w:t>
            </w:r>
          </w:p>
        </w:tc>
      </w:tr>
      <w:tr w:rsidR="00B75E88" w:rsidRPr="00A27C6F" w14:paraId="57A8979F" w14:textId="77777777" w:rsidTr="00EF2695">
        <w:trPr>
          <w:trHeight w:val="64"/>
        </w:trPr>
        <w:tc>
          <w:tcPr>
            <w:tcW w:w="3407" w:type="dxa"/>
            <w:vMerge/>
          </w:tcPr>
          <w:p w14:paraId="178591E1" w14:textId="77777777" w:rsidR="00B75E88" w:rsidRDefault="00B75E88" w:rsidP="00B75E8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7A3A1C42" w14:textId="77777777" w:rsidR="00B75E88" w:rsidRPr="008B6FBE" w:rsidRDefault="00B75E88" w:rsidP="00B75E88">
            <w:pPr>
              <w:ind w:firstLine="0"/>
              <w:rPr>
                <w:color w:val="000000"/>
                <w:sz w:val="24"/>
                <w:szCs w:val="24"/>
              </w:rPr>
            </w:pPr>
            <w:r w:rsidRPr="008B6FBE">
              <w:rPr>
                <w:rStyle w:val="af2"/>
                <w:b w:val="0"/>
                <w:color w:val="000000"/>
                <w:sz w:val="24"/>
              </w:rPr>
              <w:t>Сопротивление изоляции</w:t>
            </w:r>
            <w:r>
              <w:rPr>
                <w:rStyle w:val="af2"/>
                <w:b w:val="0"/>
                <w:color w:val="000000"/>
                <w:sz w:val="24"/>
              </w:rPr>
              <w:t>,</w:t>
            </w:r>
            <w:r w:rsidRPr="008B6FBE">
              <w:rPr>
                <w:rStyle w:val="af2"/>
                <w:color w:val="000000"/>
                <w:sz w:val="24"/>
              </w:rPr>
              <w:t xml:space="preserve"> </w:t>
            </w:r>
            <w:r w:rsidRPr="008B6FBE">
              <w:rPr>
                <w:color w:val="000000"/>
                <w:sz w:val="24"/>
              </w:rPr>
              <w:t>МОм</w:t>
            </w:r>
          </w:p>
        </w:tc>
        <w:tc>
          <w:tcPr>
            <w:tcW w:w="3407" w:type="dxa"/>
          </w:tcPr>
          <w:p w14:paraId="225B00AC" w14:textId="77777777" w:rsidR="00B75E88" w:rsidRDefault="00B75E88" w:rsidP="00B75E88">
            <w:pPr>
              <w:spacing w:line="276" w:lineRule="auto"/>
              <w:ind w:firstLine="0"/>
              <w:rPr>
                <w:color w:val="000000"/>
                <w:sz w:val="24"/>
              </w:rPr>
            </w:pPr>
            <w:r w:rsidRPr="008B6FBE">
              <w:rPr>
                <w:color w:val="000000"/>
                <w:sz w:val="24"/>
              </w:rPr>
              <w:t>не менее 100</w:t>
            </w:r>
          </w:p>
          <w:p w14:paraId="18358128" w14:textId="77777777" w:rsidR="00B75E88" w:rsidRPr="00D722B2" w:rsidRDefault="00B75E88" w:rsidP="00B75E88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0F4EFD">
              <w:rPr>
                <w:color w:val="000000"/>
                <w:sz w:val="24"/>
              </w:rPr>
              <w:t>(500</w:t>
            </w:r>
            <w:r>
              <w:rPr>
                <w:color w:val="000000"/>
                <w:sz w:val="24"/>
              </w:rPr>
              <w:t>В, в теч.1мин.)</w:t>
            </w:r>
          </w:p>
        </w:tc>
      </w:tr>
      <w:tr w:rsidR="00B75E88" w:rsidRPr="00A27C6F" w14:paraId="0DFB9CC5" w14:textId="77777777" w:rsidTr="00EF2695">
        <w:trPr>
          <w:trHeight w:val="64"/>
        </w:trPr>
        <w:tc>
          <w:tcPr>
            <w:tcW w:w="3407" w:type="dxa"/>
            <w:vMerge/>
          </w:tcPr>
          <w:p w14:paraId="79CDA286" w14:textId="77777777" w:rsidR="00B75E88" w:rsidRPr="00A27C6F" w:rsidRDefault="00B75E88" w:rsidP="00B75E88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60E0E0DE" w14:textId="77777777" w:rsidR="00B75E88" w:rsidRPr="008B6FBE" w:rsidRDefault="00B75E88" w:rsidP="00B75E88">
            <w:pPr>
              <w:ind w:firstLine="0"/>
              <w:rPr>
                <w:color w:val="000000"/>
                <w:sz w:val="24"/>
                <w:szCs w:val="24"/>
              </w:rPr>
            </w:pPr>
            <w:r w:rsidRPr="008B6FBE">
              <w:rPr>
                <w:rStyle w:val="af2"/>
                <w:b w:val="0"/>
                <w:color w:val="000000"/>
                <w:sz w:val="24"/>
              </w:rPr>
              <w:t>Огнестойкость</w:t>
            </w:r>
            <w:r w:rsidRPr="008B6FBE">
              <w:rPr>
                <w:rStyle w:val="af2"/>
                <w:color w:val="000000"/>
                <w:sz w:val="24"/>
              </w:rPr>
              <w:t xml:space="preserve"> </w:t>
            </w:r>
          </w:p>
        </w:tc>
        <w:tc>
          <w:tcPr>
            <w:tcW w:w="3407" w:type="dxa"/>
          </w:tcPr>
          <w:p w14:paraId="2E1F9DF5" w14:textId="77777777" w:rsidR="00B75E88" w:rsidRPr="00D722B2" w:rsidRDefault="00B75E88" w:rsidP="00B75E88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8B6FBE">
              <w:rPr>
                <w:color w:val="000000"/>
                <w:sz w:val="24"/>
              </w:rPr>
              <w:t>не поддерживает горени</w:t>
            </w:r>
            <w:r>
              <w:rPr>
                <w:color w:val="000000"/>
                <w:sz w:val="24"/>
              </w:rPr>
              <w:t>е</w:t>
            </w:r>
          </w:p>
        </w:tc>
      </w:tr>
      <w:tr w:rsidR="00B75E88" w:rsidRPr="00A27C6F" w14:paraId="04A83354" w14:textId="77777777" w:rsidTr="00EF2695">
        <w:trPr>
          <w:trHeight w:val="64"/>
        </w:trPr>
        <w:tc>
          <w:tcPr>
            <w:tcW w:w="3407" w:type="dxa"/>
            <w:vMerge/>
          </w:tcPr>
          <w:p w14:paraId="08B9E01A" w14:textId="77777777" w:rsidR="00B75E88" w:rsidRPr="00A27C6F" w:rsidRDefault="00B75E88" w:rsidP="00B75E88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5DD6F134" w14:textId="77777777" w:rsidR="00B75E88" w:rsidRPr="00F47088" w:rsidRDefault="00B75E88" w:rsidP="00B75E88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F47088">
              <w:rPr>
                <w:rStyle w:val="af2"/>
                <w:b w:val="0"/>
                <w:color w:val="000000"/>
                <w:sz w:val="24"/>
              </w:rPr>
              <w:t xml:space="preserve">Диэлектрическая прочность, </w:t>
            </w:r>
            <w:r w:rsidRPr="00F47088">
              <w:rPr>
                <w:color w:val="000000"/>
                <w:sz w:val="24"/>
              </w:rPr>
              <w:t>В</w:t>
            </w:r>
          </w:p>
        </w:tc>
        <w:tc>
          <w:tcPr>
            <w:tcW w:w="3407" w:type="dxa"/>
          </w:tcPr>
          <w:p w14:paraId="19F034BB" w14:textId="77777777" w:rsidR="00B75E88" w:rsidRDefault="00B75E88" w:rsidP="00B75E88">
            <w:pPr>
              <w:spacing w:line="276" w:lineRule="auto"/>
              <w:ind w:firstLine="0"/>
              <w:rPr>
                <w:color w:val="000000"/>
                <w:sz w:val="24"/>
              </w:rPr>
            </w:pPr>
            <w:r w:rsidRPr="008B6FBE">
              <w:rPr>
                <w:color w:val="000000"/>
                <w:sz w:val="24"/>
              </w:rPr>
              <w:t>не менее 2000</w:t>
            </w:r>
          </w:p>
          <w:p w14:paraId="2F239F6F" w14:textId="77777777" w:rsidR="00B75E88" w:rsidRPr="00D722B2" w:rsidRDefault="00B75E88" w:rsidP="00B75E88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</w:rPr>
              <w:t>(50Гц, в теч.15мин.)</w:t>
            </w:r>
          </w:p>
        </w:tc>
      </w:tr>
      <w:tr w:rsidR="00B75E88" w:rsidRPr="00A27C6F" w14:paraId="7214D9AF" w14:textId="77777777" w:rsidTr="00EF2695">
        <w:trPr>
          <w:trHeight w:val="64"/>
        </w:trPr>
        <w:tc>
          <w:tcPr>
            <w:tcW w:w="3407" w:type="dxa"/>
            <w:vMerge/>
          </w:tcPr>
          <w:p w14:paraId="43C5D45D" w14:textId="77777777" w:rsidR="00B75E88" w:rsidRPr="00A27C6F" w:rsidRDefault="00B75E88" w:rsidP="00DC38C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14:paraId="1770CC21" w14:textId="77777777" w:rsidR="00B75E88" w:rsidRPr="00A27C6F" w:rsidRDefault="00B75E88" w:rsidP="00DC38C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27C6F">
              <w:rPr>
                <w:color w:val="000000"/>
                <w:sz w:val="24"/>
                <w:szCs w:val="24"/>
              </w:rPr>
              <w:t>Длина в бухте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5D53C762" w14:textId="77777777" w:rsidR="00B75E88" w:rsidRPr="00A27C6F" w:rsidRDefault="00B75E88" w:rsidP="00DC38C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27C6F">
              <w:rPr>
                <w:color w:val="000000"/>
                <w:sz w:val="24"/>
                <w:szCs w:val="24"/>
              </w:rPr>
              <w:t>50 м</w:t>
            </w:r>
          </w:p>
        </w:tc>
      </w:tr>
      <w:tr w:rsidR="00EF2695" w:rsidRPr="00A27C6F" w14:paraId="228E9801" w14:textId="77777777" w:rsidTr="00EF2695">
        <w:trPr>
          <w:trHeight w:val="64"/>
        </w:trPr>
        <w:tc>
          <w:tcPr>
            <w:tcW w:w="3407" w:type="dxa"/>
            <w:vMerge w:val="restart"/>
            <w:vAlign w:val="center"/>
          </w:tcPr>
          <w:p w14:paraId="24EFFBAC" w14:textId="77777777" w:rsidR="00EF2695" w:rsidRPr="00A27C6F" w:rsidRDefault="00EF2695" w:rsidP="00DC38C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F2695">
              <w:rPr>
                <w:color w:val="000000"/>
                <w:sz w:val="24"/>
                <w:szCs w:val="24"/>
              </w:rPr>
              <w:t>Труба гофрированная ПНД d25 с зондом</w:t>
            </w:r>
          </w:p>
        </w:tc>
        <w:tc>
          <w:tcPr>
            <w:tcW w:w="6814" w:type="dxa"/>
            <w:gridSpan w:val="2"/>
            <w:vAlign w:val="center"/>
          </w:tcPr>
          <w:p w14:paraId="2596BAF2" w14:textId="77777777" w:rsidR="00EF2695" w:rsidRPr="00A27C6F" w:rsidRDefault="00EF2695" w:rsidP="00DC38C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57DEC">
              <w:rPr>
                <w:color w:val="000000"/>
                <w:sz w:val="24"/>
              </w:rPr>
              <w:t>ТУ 3464-001-</w:t>
            </w:r>
            <w:r>
              <w:rPr>
                <w:color w:val="000000"/>
                <w:sz w:val="24"/>
                <w:lang w:val="en-US"/>
              </w:rPr>
              <w:t>18669258</w:t>
            </w:r>
            <w:r w:rsidRPr="00657DEC">
              <w:rPr>
                <w:color w:val="000000"/>
                <w:sz w:val="24"/>
              </w:rPr>
              <w:t>-99</w:t>
            </w:r>
            <w:r>
              <w:rPr>
                <w:color w:val="000000"/>
                <w:sz w:val="24"/>
              </w:rPr>
              <w:t xml:space="preserve">, </w:t>
            </w:r>
            <w:r w:rsidRPr="008B6FBE">
              <w:rPr>
                <w:color w:val="000000"/>
                <w:sz w:val="24"/>
              </w:rPr>
              <w:t>ГОСТ 50827-95</w:t>
            </w:r>
          </w:p>
        </w:tc>
      </w:tr>
      <w:tr w:rsidR="00EF2695" w:rsidRPr="00A27C6F" w14:paraId="7AFDC24A" w14:textId="77777777" w:rsidTr="00643A31">
        <w:trPr>
          <w:trHeight w:val="64"/>
        </w:trPr>
        <w:tc>
          <w:tcPr>
            <w:tcW w:w="3407" w:type="dxa"/>
            <w:vMerge/>
          </w:tcPr>
          <w:p w14:paraId="536A19C8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286BE912" w14:textId="77777777" w:rsidR="00EF2695" w:rsidRPr="008B6FBE" w:rsidRDefault="00EF2695" w:rsidP="00EF2695">
            <w:pPr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Диаметр, мм</w:t>
            </w:r>
          </w:p>
        </w:tc>
        <w:tc>
          <w:tcPr>
            <w:tcW w:w="3407" w:type="dxa"/>
          </w:tcPr>
          <w:p w14:paraId="4ED92218" w14:textId="77777777" w:rsidR="00EF2695" w:rsidRPr="00D722B2" w:rsidRDefault="00EF2695" w:rsidP="00EF2695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EF2695" w:rsidRPr="00A27C6F" w14:paraId="4A6BE0A7" w14:textId="77777777" w:rsidTr="00643A31">
        <w:trPr>
          <w:trHeight w:val="64"/>
        </w:trPr>
        <w:tc>
          <w:tcPr>
            <w:tcW w:w="3407" w:type="dxa"/>
            <w:vMerge/>
          </w:tcPr>
          <w:p w14:paraId="74138D56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2D221135" w14:textId="77777777" w:rsidR="00EF2695" w:rsidRPr="008B6FBE" w:rsidRDefault="00EF2695" w:rsidP="00EF2695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>
              <w:rPr>
                <w:rStyle w:val="af2"/>
                <w:b w:val="0"/>
                <w:color w:val="000000"/>
                <w:sz w:val="24"/>
              </w:rPr>
              <w:t>Степень защиты</w:t>
            </w:r>
            <w:r w:rsidRPr="008B6FBE">
              <w:rPr>
                <w:rStyle w:val="af2"/>
                <w:b w:val="0"/>
                <w:color w:val="000000"/>
                <w:sz w:val="24"/>
              </w:rPr>
              <w:t xml:space="preserve"> </w:t>
            </w:r>
          </w:p>
        </w:tc>
        <w:tc>
          <w:tcPr>
            <w:tcW w:w="3407" w:type="dxa"/>
          </w:tcPr>
          <w:p w14:paraId="0EFAE690" w14:textId="77777777" w:rsidR="00EF2695" w:rsidRPr="00D722B2" w:rsidRDefault="00EF2695" w:rsidP="00EF2695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8B6FBE">
              <w:rPr>
                <w:color w:val="000000"/>
                <w:sz w:val="24"/>
              </w:rPr>
              <w:t>IP 55</w:t>
            </w:r>
          </w:p>
        </w:tc>
      </w:tr>
      <w:tr w:rsidR="00EF2695" w:rsidRPr="00A27C6F" w14:paraId="0F691E73" w14:textId="77777777" w:rsidTr="00643A31">
        <w:trPr>
          <w:trHeight w:val="64"/>
        </w:trPr>
        <w:tc>
          <w:tcPr>
            <w:tcW w:w="3407" w:type="dxa"/>
            <w:vMerge/>
          </w:tcPr>
          <w:p w14:paraId="2796454E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4AED849F" w14:textId="77777777" w:rsidR="00EF2695" w:rsidRPr="008B6FBE" w:rsidRDefault="00EF2695" w:rsidP="00EF2695">
            <w:pPr>
              <w:ind w:firstLine="0"/>
              <w:rPr>
                <w:color w:val="000000"/>
                <w:sz w:val="24"/>
                <w:szCs w:val="24"/>
              </w:rPr>
            </w:pPr>
            <w:r w:rsidRPr="008B6FBE">
              <w:rPr>
                <w:rStyle w:val="af2"/>
                <w:b w:val="0"/>
                <w:color w:val="000000"/>
                <w:sz w:val="24"/>
              </w:rPr>
              <w:t>Сопротивление изоляции</w:t>
            </w:r>
            <w:r>
              <w:rPr>
                <w:rStyle w:val="af2"/>
                <w:b w:val="0"/>
                <w:color w:val="000000"/>
                <w:sz w:val="24"/>
              </w:rPr>
              <w:t>,</w:t>
            </w:r>
            <w:r w:rsidRPr="008B6FBE">
              <w:rPr>
                <w:rStyle w:val="af2"/>
                <w:color w:val="000000"/>
                <w:sz w:val="24"/>
              </w:rPr>
              <w:t xml:space="preserve"> </w:t>
            </w:r>
            <w:r w:rsidRPr="008B6FBE">
              <w:rPr>
                <w:color w:val="000000"/>
                <w:sz w:val="24"/>
              </w:rPr>
              <w:t>МОм</w:t>
            </w:r>
          </w:p>
        </w:tc>
        <w:tc>
          <w:tcPr>
            <w:tcW w:w="3407" w:type="dxa"/>
          </w:tcPr>
          <w:p w14:paraId="1505A5F3" w14:textId="77777777" w:rsidR="00EF2695" w:rsidRDefault="00EF2695" w:rsidP="00EF2695">
            <w:pPr>
              <w:spacing w:line="276" w:lineRule="auto"/>
              <w:ind w:firstLine="0"/>
              <w:rPr>
                <w:color w:val="000000"/>
                <w:sz w:val="24"/>
              </w:rPr>
            </w:pPr>
            <w:r w:rsidRPr="008B6FBE">
              <w:rPr>
                <w:color w:val="000000"/>
                <w:sz w:val="24"/>
              </w:rPr>
              <w:t>не менее 100</w:t>
            </w:r>
          </w:p>
          <w:p w14:paraId="14BC1B1F" w14:textId="77777777" w:rsidR="00EF2695" w:rsidRPr="00D722B2" w:rsidRDefault="00EF2695" w:rsidP="00EF2695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0F4EFD">
              <w:rPr>
                <w:color w:val="000000"/>
                <w:sz w:val="24"/>
              </w:rPr>
              <w:t>(500</w:t>
            </w:r>
            <w:r>
              <w:rPr>
                <w:color w:val="000000"/>
                <w:sz w:val="24"/>
              </w:rPr>
              <w:t>В, в теч.1мин.)</w:t>
            </w:r>
          </w:p>
        </w:tc>
      </w:tr>
      <w:tr w:rsidR="00EF2695" w:rsidRPr="00A27C6F" w14:paraId="5C62793E" w14:textId="77777777" w:rsidTr="00643A31">
        <w:trPr>
          <w:trHeight w:val="64"/>
        </w:trPr>
        <w:tc>
          <w:tcPr>
            <w:tcW w:w="3407" w:type="dxa"/>
            <w:vMerge/>
          </w:tcPr>
          <w:p w14:paraId="4EC1DF5E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7EA2FED3" w14:textId="77777777" w:rsidR="00EF2695" w:rsidRPr="008B6FBE" w:rsidRDefault="00EF2695" w:rsidP="00EF2695">
            <w:pPr>
              <w:ind w:firstLine="0"/>
              <w:rPr>
                <w:color w:val="000000"/>
                <w:sz w:val="24"/>
                <w:szCs w:val="24"/>
              </w:rPr>
            </w:pPr>
            <w:r w:rsidRPr="008B6FBE">
              <w:rPr>
                <w:rStyle w:val="af2"/>
                <w:b w:val="0"/>
                <w:color w:val="000000"/>
                <w:sz w:val="24"/>
              </w:rPr>
              <w:t>Огнестойкость</w:t>
            </w:r>
            <w:r w:rsidRPr="008B6FBE">
              <w:rPr>
                <w:rStyle w:val="af2"/>
                <w:color w:val="000000"/>
                <w:sz w:val="24"/>
              </w:rPr>
              <w:t xml:space="preserve"> </w:t>
            </w:r>
          </w:p>
        </w:tc>
        <w:tc>
          <w:tcPr>
            <w:tcW w:w="3407" w:type="dxa"/>
          </w:tcPr>
          <w:p w14:paraId="4E16D126" w14:textId="77777777" w:rsidR="00EF2695" w:rsidRPr="00D722B2" w:rsidRDefault="00EF2695" w:rsidP="00EF2695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8B6FBE">
              <w:rPr>
                <w:color w:val="000000"/>
                <w:sz w:val="24"/>
              </w:rPr>
              <w:t>не поддерживает горени</w:t>
            </w:r>
            <w:r>
              <w:rPr>
                <w:color w:val="000000"/>
                <w:sz w:val="24"/>
              </w:rPr>
              <w:t>е</w:t>
            </w:r>
          </w:p>
        </w:tc>
      </w:tr>
      <w:tr w:rsidR="00EF2695" w:rsidRPr="00A27C6F" w14:paraId="5D76E902" w14:textId="77777777" w:rsidTr="00643A31">
        <w:trPr>
          <w:trHeight w:val="64"/>
        </w:trPr>
        <w:tc>
          <w:tcPr>
            <w:tcW w:w="3407" w:type="dxa"/>
            <w:vMerge/>
          </w:tcPr>
          <w:p w14:paraId="48D22294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4085668D" w14:textId="77777777" w:rsidR="00EF2695" w:rsidRPr="00F47088" w:rsidRDefault="00EF2695" w:rsidP="00EF2695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F47088">
              <w:rPr>
                <w:rStyle w:val="af2"/>
                <w:b w:val="0"/>
                <w:color w:val="000000"/>
                <w:sz w:val="24"/>
              </w:rPr>
              <w:t xml:space="preserve">Диэлектрическая прочность, </w:t>
            </w:r>
            <w:r w:rsidRPr="00F47088">
              <w:rPr>
                <w:color w:val="000000"/>
                <w:sz w:val="24"/>
              </w:rPr>
              <w:t>В</w:t>
            </w:r>
          </w:p>
        </w:tc>
        <w:tc>
          <w:tcPr>
            <w:tcW w:w="3407" w:type="dxa"/>
          </w:tcPr>
          <w:p w14:paraId="58BC0072" w14:textId="77777777" w:rsidR="00EF2695" w:rsidRDefault="00EF2695" w:rsidP="00EF2695">
            <w:pPr>
              <w:spacing w:line="276" w:lineRule="auto"/>
              <w:ind w:firstLine="0"/>
              <w:rPr>
                <w:color w:val="000000"/>
                <w:sz w:val="24"/>
              </w:rPr>
            </w:pPr>
            <w:r w:rsidRPr="008B6FBE">
              <w:rPr>
                <w:color w:val="000000"/>
                <w:sz w:val="24"/>
              </w:rPr>
              <w:t>не менее 2000</w:t>
            </w:r>
          </w:p>
          <w:p w14:paraId="3F69EB5B" w14:textId="77777777" w:rsidR="00EF2695" w:rsidRPr="00D722B2" w:rsidRDefault="00EF2695" w:rsidP="00EF2695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</w:rPr>
              <w:t>(50Гц, в теч.15мин.)</w:t>
            </w:r>
          </w:p>
        </w:tc>
      </w:tr>
      <w:tr w:rsidR="00EF2695" w:rsidRPr="00A27C6F" w14:paraId="488A990C" w14:textId="77777777" w:rsidTr="00EF2695">
        <w:trPr>
          <w:trHeight w:val="64"/>
        </w:trPr>
        <w:tc>
          <w:tcPr>
            <w:tcW w:w="3407" w:type="dxa"/>
            <w:vMerge/>
          </w:tcPr>
          <w:p w14:paraId="35D5E198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14:paraId="693C6553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27C6F">
              <w:rPr>
                <w:color w:val="000000"/>
                <w:sz w:val="24"/>
                <w:szCs w:val="24"/>
              </w:rPr>
              <w:t>Длина в бухте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4D080A93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27C6F">
              <w:rPr>
                <w:color w:val="000000"/>
                <w:sz w:val="24"/>
                <w:szCs w:val="24"/>
              </w:rPr>
              <w:t>50 м</w:t>
            </w:r>
          </w:p>
        </w:tc>
      </w:tr>
      <w:tr w:rsidR="00EF2695" w:rsidRPr="00A27C6F" w14:paraId="4B4366D1" w14:textId="77777777" w:rsidTr="00EF2695">
        <w:trPr>
          <w:trHeight w:val="64"/>
        </w:trPr>
        <w:tc>
          <w:tcPr>
            <w:tcW w:w="3407" w:type="dxa"/>
            <w:vMerge w:val="restart"/>
            <w:vAlign w:val="center"/>
          </w:tcPr>
          <w:p w14:paraId="081E2D91" w14:textId="77777777" w:rsidR="00EF2695" w:rsidRPr="00A27C6F" w:rsidRDefault="00EF2695" w:rsidP="00B75E8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F2695">
              <w:rPr>
                <w:color w:val="000000"/>
                <w:sz w:val="24"/>
                <w:szCs w:val="24"/>
              </w:rPr>
              <w:t>Труба гофрированная ПНД d32 с зондом</w:t>
            </w:r>
          </w:p>
        </w:tc>
        <w:tc>
          <w:tcPr>
            <w:tcW w:w="6814" w:type="dxa"/>
            <w:gridSpan w:val="2"/>
            <w:shd w:val="clear" w:color="auto" w:fill="auto"/>
            <w:vAlign w:val="center"/>
          </w:tcPr>
          <w:p w14:paraId="08C6BCBD" w14:textId="77777777" w:rsidR="00EF2695" w:rsidRPr="008B6FBE" w:rsidRDefault="00EF2695" w:rsidP="00B75E88">
            <w:pPr>
              <w:ind w:firstLine="0"/>
              <w:rPr>
                <w:color w:val="000000"/>
                <w:sz w:val="24"/>
                <w:szCs w:val="24"/>
              </w:rPr>
            </w:pPr>
            <w:r w:rsidRPr="00EF2695">
              <w:rPr>
                <w:color w:val="000000"/>
                <w:sz w:val="24"/>
                <w:szCs w:val="24"/>
              </w:rPr>
              <w:t>ТУ 3464-001-18669258-99, ГОСТ 50827-95</w:t>
            </w:r>
          </w:p>
        </w:tc>
      </w:tr>
      <w:tr w:rsidR="00EF2695" w:rsidRPr="00A27C6F" w14:paraId="6BA1840F" w14:textId="77777777" w:rsidTr="00643A31">
        <w:trPr>
          <w:trHeight w:val="64"/>
        </w:trPr>
        <w:tc>
          <w:tcPr>
            <w:tcW w:w="3407" w:type="dxa"/>
            <w:vMerge/>
          </w:tcPr>
          <w:p w14:paraId="73CC36B1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7C5B0B2D" w14:textId="77777777" w:rsidR="00EF2695" w:rsidRPr="008B6FBE" w:rsidRDefault="00EF2695" w:rsidP="00EF2695">
            <w:pPr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Диаметр, мм</w:t>
            </w:r>
          </w:p>
        </w:tc>
        <w:tc>
          <w:tcPr>
            <w:tcW w:w="3407" w:type="dxa"/>
          </w:tcPr>
          <w:p w14:paraId="4BC8A652" w14:textId="77777777" w:rsidR="00EF2695" w:rsidRPr="00D722B2" w:rsidRDefault="00EF2695" w:rsidP="00EF2695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EF2695" w:rsidRPr="00A27C6F" w14:paraId="6F08CF0F" w14:textId="77777777" w:rsidTr="00643A31">
        <w:trPr>
          <w:trHeight w:val="64"/>
        </w:trPr>
        <w:tc>
          <w:tcPr>
            <w:tcW w:w="3407" w:type="dxa"/>
            <w:vMerge/>
          </w:tcPr>
          <w:p w14:paraId="2E541F59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6C436262" w14:textId="77777777" w:rsidR="00EF2695" w:rsidRPr="008B6FBE" w:rsidRDefault="00EF2695" w:rsidP="00EF2695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>
              <w:rPr>
                <w:rStyle w:val="af2"/>
                <w:b w:val="0"/>
                <w:color w:val="000000"/>
                <w:sz w:val="24"/>
              </w:rPr>
              <w:t>Степень защиты</w:t>
            </w:r>
            <w:r w:rsidRPr="008B6FBE">
              <w:rPr>
                <w:rStyle w:val="af2"/>
                <w:b w:val="0"/>
                <w:color w:val="000000"/>
                <w:sz w:val="24"/>
              </w:rPr>
              <w:t xml:space="preserve"> </w:t>
            </w:r>
          </w:p>
        </w:tc>
        <w:tc>
          <w:tcPr>
            <w:tcW w:w="3407" w:type="dxa"/>
          </w:tcPr>
          <w:p w14:paraId="70224D9F" w14:textId="77777777" w:rsidR="00EF2695" w:rsidRPr="00D722B2" w:rsidRDefault="00EF2695" w:rsidP="00EF2695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8B6FBE">
              <w:rPr>
                <w:color w:val="000000"/>
                <w:sz w:val="24"/>
              </w:rPr>
              <w:t>IP 55</w:t>
            </w:r>
          </w:p>
        </w:tc>
      </w:tr>
      <w:tr w:rsidR="00EF2695" w:rsidRPr="00A27C6F" w14:paraId="1B0592A1" w14:textId="77777777" w:rsidTr="00643A31">
        <w:trPr>
          <w:trHeight w:val="64"/>
        </w:trPr>
        <w:tc>
          <w:tcPr>
            <w:tcW w:w="3407" w:type="dxa"/>
            <w:vMerge/>
          </w:tcPr>
          <w:p w14:paraId="3FFC6DDB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520F4AB1" w14:textId="77777777" w:rsidR="00EF2695" w:rsidRPr="008B6FBE" w:rsidRDefault="00EF2695" w:rsidP="00EF2695">
            <w:pPr>
              <w:ind w:firstLine="0"/>
              <w:rPr>
                <w:color w:val="000000"/>
                <w:sz w:val="24"/>
                <w:szCs w:val="24"/>
              </w:rPr>
            </w:pPr>
            <w:r w:rsidRPr="008B6FBE">
              <w:rPr>
                <w:rStyle w:val="af2"/>
                <w:b w:val="0"/>
                <w:color w:val="000000"/>
                <w:sz w:val="24"/>
              </w:rPr>
              <w:t>Сопротивление изоляции</w:t>
            </w:r>
            <w:r>
              <w:rPr>
                <w:rStyle w:val="af2"/>
                <w:b w:val="0"/>
                <w:color w:val="000000"/>
                <w:sz w:val="24"/>
              </w:rPr>
              <w:t>,</w:t>
            </w:r>
            <w:r w:rsidRPr="008B6FBE">
              <w:rPr>
                <w:rStyle w:val="af2"/>
                <w:color w:val="000000"/>
                <w:sz w:val="24"/>
              </w:rPr>
              <w:t xml:space="preserve"> </w:t>
            </w:r>
            <w:r w:rsidRPr="008B6FBE">
              <w:rPr>
                <w:color w:val="000000"/>
                <w:sz w:val="24"/>
              </w:rPr>
              <w:t>МОм</w:t>
            </w:r>
          </w:p>
        </w:tc>
        <w:tc>
          <w:tcPr>
            <w:tcW w:w="3407" w:type="dxa"/>
          </w:tcPr>
          <w:p w14:paraId="2FB143DD" w14:textId="77777777" w:rsidR="00EF2695" w:rsidRDefault="00EF2695" w:rsidP="00EF2695">
            <w:pPr>
              <w:spacing w:line="276" w:lineRule="auto"/>
              <w:ind w:firstLine="0"/>
              <w:rPr>
                <w:color w:val="000000"/>
                <w:sz w:val="24"/>
              </w:rPr>
            </w:pPr>
            <w:r w:rsidRPr="008B6FBE">
              <w:rPr>
                <w:color w:val="000000"/>
                <w:sz w:val="24"/>
              </w:rPr>
              <w:t>не менее 100</w:t>
            </w:r>
          </w:p>
          <w:p w14:paraId="3E854DC7" w14:textId="77777777" w:rsidR="00EF2695" w:rsidRPr="00D722B2" w:rsidRDefault="00EF2695" w:rsidP="00EF2695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0F4EFD">
              <w:rPr>
                <w:color w:val="000000"/>
                <w:sz w:val="24"/>
              </w:rPr>
              <w:t>(500</w:t>
            </w:r>
            <w:r>
              <w:rPr>
                <w:color w:val="000000"/>
                <w:sz w:val="24"/>
              </w:rPr>
              <w:t>В, в теч.1мин.)</w:t>
            </w:r>
          </w:p>
        </w:tc>
      </w:tr>
      <w:tr w:rsidR="00EF2695" w:rsidRPr="00A27C6F" w14:paraId="75710150" w14:textId="77777777" w:rsidTr="00643A31">
        <w:trPr>
          <w:trHeight w:val="64"/>
        </w:trPr>
        <w:tc>
          <w:tcPr>
            <w:tcW w:w="3407" w:type="dxa"/>
            <w:vMerge/>
          </w:tcPr>
          <w:p w14:paraId="3FD6DAF8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309B2394" w14:textId="77777777" w:rsidR="00EF2695" w:rsidRPr="008B6FBE" w:rsidRDefault="00EF2695" w:rsidP="00EF2695">
            <w:pPr>
              <w:ind w:firstLine="0"/>
              <w:rPr>
                <w:color w:val="000000"/>
                <w:sz w:val="24"/>
                <w:szCs w:val="24"/>
              </w:rPr>
            </w:pPr>
            <w:r w:rsidRPr="008B6FBE">
              <w:rPr>
                <w:rStyle w:val="af2"/>
                <w:b w:val="0"/>
                <w:color w:val="000000"/>
                <w:sz w:val="24"/>
              </w:rPr>
              <w:t>Огнестойкость</w:t>
            </w:r>
            <w:r w:rsidRPr="008B6FBE">
              <w:rPr>
                <w:rStyle w:val="af2"/>
                <w:color w:val="000000"/>
                <w:sz w:val="24"/>
              </w:rPr>
              <w:t xml:space="preserve"> </w:t>
            </w:r>
          </w:p>
        </w:tc>
        <w:tc>
          <w:tcPr>
            <w:tcW w:w="3407" w:type="dxa"/>
          </w:tcPr>
          <w:p w14:paraId="4AB0A32E" w14:textId="77777777" w:rsidR="00EF2695" w:rsidRPr="00D722B2" w:rsidRDefault="00EF2695" w:rsidP="00EF2695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8B6FBE">
              <w:rPr>
                <w:color w:val="000000"/>
                <w:sz w:val="24"/>
              </w:rPr>
              <w:t>не поддерживает горени</w:t>
            </w:r>
            <w:r>
              <w:rPr>
                <w:color w:val="000000"/>
                <w:sz w:val="24"/>
              </w:rPr>
              <w:t>е</w:t>
            </w:r>
          </w:p>
        </w:tc>
      </w:tr>
      <w:tr w:rsidR="00EF2695" w:rsidRPr="00A27C6F" w14:paraId="281C2D0E" w14:textId="77777777" w:rsidTr="00643A31">
        <w:trPr>
          <w:trHeight w:val="64"/>
        </w:trPr>
        <w:tc>
          <w:tcPr>
            <w:tcW w:w="3407" w:type="dxa"/>
            <w:vMerge/>
          </w:tcPr>
          <w:p w14:paraId="0B4C3F98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0730627E" w14:textId="77777777" w:rsidR="00EF2695" w:rsidRPr="00F47088" w:rsidRDefault="00EF2695" w:rsidP="00EF2695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F47088">
              <w:rPr>
                <w:rStyle w:val="af2"/>
                <w:b w:val="0"/>
                <w:color w:val="000000"/>
                <w:sz w:val="24"/>
              </w:rPr>
              <w:t xml:space="preserve">Диэлектрическая прочность, </w:t>
            </w:r>
            <w:r w:rsidRPr="00F47088">
              <w:rPr>
                <w:color w:val="000000"/>
                <w:sz w:val="24"/>
              </w:rPr>
              <w:t>В</w:t>
            </w:r>
          </w:p>
        </w:tc>
        <w:tc>
          <w:tcPr>
            <w:tcW w:w="3407" w:type="dxa"/>
          </w:tcPr>
          <w:p w14:paraId="663F3F0F" w14:textId="77777777" w:rsidR="00EF2695" w:rsidRDefault="00EF2695" w:rsidP="00EF2695">
            <w:pPr>
              <w:spacing w:line="276" w:lineRule="auto"/>
              <w:ind w:firstLine="0"/>
              <w:rPr>
                <w:color w:val="000000"/>
                <w:sz w:val="24"/>
              </w:rPr>
            </w:pPr>
            <w:r w:rsidRPr="008B6FBE">
              <w:rPr>
                <w:color w:val="000000"/>
                <w:sz w:val="24"/>
              </w:rPr>
              <w:t>не менее 2000</w:t>
            </w:r>
          </w:p>
          <w:p w14:paraId="236300A3" w14:textId="77777777" w:rsidR="00EF2695" w:rsidRPr="00D722B2" w:rsidRDefault="00EF2695" w:rsidP="00EF2695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</w:rPr>
              <w:t>(50Гц, в теч.15мин.)</w:t>
            </w:r>
          </w:p>
        </w:tc>
      </w:tr>
      <w:tr w:rsidR="00EF2695" w:rsidRPr="00A27C6F" w14:paraId="7CBD0615" w14:textId="77777777" w:rsidTr="00EF2695">
        <w:trPr>
          <w:trHeight w:val="64"/>
        </w:trPr>
        <w:tc>
          <w:tcPr>
            <w:tcW w:w="3407" w:type="dxa"/>
            <w:vMerge/>
          </w:tcPr>
          <w:p w14:paraId="5BF942A2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14:paraId="047E24CF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27C6F">
              <w:rPr>
                <w:color w:val="000000"/>
                <w:sz w:val="24"/>
                <w:szCs w:val="24"/>
              </w:rPr>
              <w:t>Длина в бухте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7656D883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27C6F">
              <w:rPr>
                <w:color w:val="000000"/>
                <w:sz w:val="24"/>
                <w:szCs w:val="24"/>
              </w:rPr>
              <w:t>50 м</w:t>
            </w:r>
          </w:p>
        </w:tc>
      </w:tr>
      <w:tr w:rsidR="00EF2695" w:rsidRPr="00A27C6F" w14:paraId="64F2CF2E" w14:textId="77777777" w:rsidTr="0032030E">
        <w:trPr>
          <w:trHeight w:val="64"/>
        </w:trPr>
        <w:tc>
          <w:tcPr>
            <w:tcW w:w="3407" w:type="dxa"/>
            <w:vMerge w:val="restart"/>
            <w:vAlign w:val="center"/>
          </w:tcPr>
          <w:p w14:paraId="7A9F546D" w14:textId="77777777" w:rsidR="00EF2695" w:rsidRPr="00A27C6F" w:rsidRDefault="0032030E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2030E">
              <w:rPr>
                <w:color w:val="000000"/>
                <w:sz w:val="24"/>
                <w:szCs w:val="24"/>
              </w:rPr>
              <w:t>Труба гофрированная ПНД d110 с зондом</w:t>
            </w:r>
          </w:p>
        </w:tc>
        <w:tc>
          <w:tcPr>
            <w:tcW w:w="6814" w:type="dxa"/>
            <w:gridSpan w:val="2"/>
            <w:vAlign w:val="center"/>
          </w:tcPr>
          <w:p w14:paraId="4D76E317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F2695">
              <w:rPr>
                <w:color w:val="000000"/>
                <w:sz w:val="24"/>
                <w:szCs w:val="24"/>
              </w:rPr>
              <w:t>ТУ 3464-001-18669258-99, ГОСТ 50827-95</w:t>
            </w:r>
          </w:p>
        </w:tc>
      </w:tr>
      <w:tr w:rsidR="00EF2695" w:rsidRPr="00A27C6F" w14:paraId="0AD56390" w14:textId="77777777" w:rsidTr="00643A31">
        <w:trPr>
          <w:trHeight w:val="64"/>
        </w:trPr>
        <w:tc>
          <w:tcPr>
            <w:tcW w:w="3407" w:type="dxa"/>
            <w:vMerge/>
          </w:tcPr>
          <w:p w14:paraId="52031225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5ADBE7A3" w14:textId="77777777" w:rsidR="00EF2695" w:rsidRPr="008B6FBE" w:rsidRDefault="00EF2695" w:rsidP="00EF2695">
            <w:pPr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Диаметр, мм</w:t>
            </w:r>
          </w:p>
        </w:tc>
        <w:tc>
          <w:tcPr>
            <w:tcW w:w="3407" w:type="dxa"/>
          </w:tcPr>
          <w:p w14:paraId="41523C05" w14:textId="77777777" w:rsidR="00EF2695" w:rsidRPr="008B6FBE" w:rsidRDefault="00EF2695" w:rsidP="00EF2695">
            <w:pPr>
              <w:spacing w:line="276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</w:t>
            </w:r>
          </w:p>
        </w:tc>
      </w:tr>
      <w:tr w:rsidR="00EF2695" w:rsidRPr="00A27C6F" w14:paraId="63DB5685" w14:textId="77777777" w:rsidTr="00643A31">
        <w:trPr>
          <w:trHeight w:val="64"/>
        </w:trPr>
        <w:tc>
          <w:tcPr>
            <w:tcW w:w="3407" w:type="dxa"/>
            <w:vMerge/>
          </w:tcPr>
          <w:p w14:paraId="37593353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7412D0D7" w14:textId="77777777" w:rsidR="00EF2695" w:rsidRPr="008B6FBE" w:rsidRDefault="00EF2695" w:rsidP="00EF2695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8B6FBE">
              <w:rPr>
                <w:rStyle w:val="af2"/>
                <w:b w:val="0"/>
                <w:color w:val="000000"/>
                <w:sz w:val="24"/>
              </w:rPr>
              <w:t xml:space="preserve">Степень защиты  </w:t>
            </w:r>
          </w:p>
        </w:tc>
        <w:tc>
          <w:tcPr>
            <w:tcW w:w="3407" w:type="dxa"/>
          </w:tcPr>
          <w:p w14:paraId="10E2B235" w14:textId="77777777" w:rsidR="00EF2695" w:rsidRPr="008B6FBE" w:rsidRDefault="00EF2695" w:rsidP="00EF2695">
            <w:pPr>
              <w:spacing w:line="276" w:lineRule="auto"/>
              <w:ind w:firstLine="0"/>
              <w:rPr>
                <w:color w:val="000000"/>
                <w:sz w:val="24"/>
              </w:rPr>
            </w:pPr>
            <w:r w:rsidRPr="003A624A">
              <w:rPr>
                <w:color w:val="000000"/>
                <w:sz w:val="24"/>
              </w:rPr>
              <w:t>IP 55</w:t>
            </w:r>
          </w:p>
        </w:tc>
      </w:tr>
      <w:tr w:rsidR="00EF2695" w:rsidRPr="00A27C6F" w14:paraId="5147309C" w14:textId="77777777" w:rsidTr="00643A31">
        <w:trPr>
          <w:trHeight w:val="64"/>
        </w:trPr>
        <w:tc>
          <w:tcPr>
            <w:tcW w:w="3407" w:type="dxa"/>
            <w:vMerge/>
          </w:tcPr>
          <w:p w14:paraId="70932027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57457153" w14:textId="77777777" w:rsidR="00EF2695" w:rsidRPr="000F4EFD" w:rsidRDefault="00EF2695" w:rsidP="00EF2695">
            <w:pPr>
              <w:ind w:firstLine="0"/>
              <w:rPr>
                <w:color w:val="000000"/>
                <w:sz w:val="24"/>
                <w:szCs w:val="24"/>
              </w:rPr>
            </w:pPr>
            <w:r w:rsidRPr="008B6FBE">
              <w:rPr>
                <w:rStyle w:val="af2"/>
                <w:b w:val="0"/>
                <w:color w:val="000000"/>
                <w:sz w:val="24"/>
              </w:rPr>
              <w:t>Сопротивление изоляции</w:t>
            </w:r>
            <w:r w:rsidRPr="008B6FBE">
              <w:rPr>
                <w:rStyle w:val="af2"/>
                <w:color w:val="000000"/>
                <w:sz w:val="24"/>
              </w:rPr>
              <w:t xml:space="preserve"> </w:t>
            </w:r>
            <w:r w:rsidRPr="008B6FBE">
              <w:rPr>
                <w:color w:val="000000"/>
                <w:sz w:val="24"/>
              </w:rPr>
              <w:t>не менее 100 М</w:t>
            </w:r>
            <w:r>
              <w:rPr>
                <w:color w:val="000000"/>
                <w:sz w:val="24"/>
              </w:rPr>
              <w:t>О</w:t>
            </w:r>
            <w:r w:rsidRPr="008B6FBE">
              <w:rPr>
                <w:color w:val="000000"/>
                <w:sz w:val="24"/>
              </w:rPr>
              <w:t>м</w:t>
            </w:r>
            <w:r w:rsidRPr="000F4EFD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3407" w:type="dxa"/>
          </w:tcPr>
          <w:p w14:paraId="1E19726B" w14:textId="77777777" w:rsidR="00EF2695" w:rsidRPr="008B6FBE" w:rsidRDefault="00EF2695" w:rsidP="00EF2695">
            <w:pPr>
              <w:spacing w:line="276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500В, в теч.1мин</w:t>
            </w:r>
          </w:p>
        </w:tc>
      </w:tr>
      <w:tr w:rsidR="00EF2695" w:rsidRPr="00A27C6F" w14:paraId="778BADE8" w14:textId="77777777" w:rsidTr="00643A31">
        <w:trPr>
          <w:trHeight w:val="64"/>
        </w:trPr>
        <w:tc>
          <w:tcPr>
            <w:tcW w:w="3407" w:type="dxa"/>
            <w:vMerge/>
          </w:tcPr>
          <w:p w14:paraId="3320C44A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0B1708C7" w14:textId="77777777" w:rsidR="00EF2695" w:rsidRPr="008B6FBE" w:rsidRDefault="00EF2695" w:rsidP="00EF2695">
            <w:pPr>
              <w:ind w:firstLine="0"/>
              <w:rPr>
                <w:color w:val="000000"/>
                <w:sz w:val="24"/>
                <w:szCs w:val="24"/>
              </w:rPr>
            </w:pPr>
            <w:r w:rsidRPr="008B6FBE">
              <w:rPr>
                <w:rStyle w:val="af2"/>
                <w:b w:val="0"/>
                <w:color w:val="000000"/>
                <w:sz w:val="24"/>
              </w:rPr>
              <w:t>Огнестойкость</w:t>
            </w:r>
            <w:r w:rsidRPr="008B6FBE">
              <w:rPr>
                <w:rStyle w:val="af2"/>
                <w:color w:val="000000"/>
                <w:sz w:val="24"/>
              </w:rPr>
              <w:t xml:space="preserve"> </w:t>
            </w:r>
          </w:p>
        </w:tc>
        <w:tc>
          <w:tcPr>
            <w:tcW w:w="3407" w:type="dxa"/>
          </w:tcPr>
          <w:p w14:paraId="0DB86F1F" w14:textId="77777777" w:rsidR="00EF2695" w:rsidRPr="008B6FBE" w:rsidRDefault="00EF2695" w:rsidP="00EF2695">
            <w:pPr>
              <w:spacing w:line="276" w:lineRule="auto"/>
              <w:ind w:firstLine="0"/>
              <w:rPr>
                <w:color w:val="000000"/>
                <w:sz w:val="24"/>
              </w:rPr>
            </w:pPr>
            <w:r w:rsidRPr="005B659B">
              <w:rPr>
                <w:color w:val="000000"/>
                <w:sz w:val="24"/>
              </w:rPr>
              <w:t>не поддерживает горения</w:t>
            </w:r>
          </w:p>
        </w:tc>
      </w:tr>
      <w:tr w:rsidR="00EF2695" w:rsidRPr="00A27C6F" w14:paraId="28135E98" w14:textId="77777777" w:rsidTr="00643A31">
        <w:trPr>
          <w:trHeight w:val="64"/>
        </w:trPr>
        <w:tc>
          <w:tcPr>
            <w:tcW w:w="3407" w:type="dxa"/>
            <w:vMerge/>
          </w:tcPr>
          <w:p w14:paraId="449B9F95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2145EC2D" w14:textId="77777777" w:rsidR="00EF2695" w:rsidRPr="008B6FBE" w:rsidRDefault="00EF2695" w:rsidP="00EF2695">
            <w:pPr>
              <w:ind w:firstLine="0"/>
              <w:rPr>
                <w:color w:val="000000"/>
                <w:sz w:val="24"/>
                <w:szCs w:val="24"/>
              </w:rPr>
            </w:pPr>
            <w:r w:rsidRPr="008B6FBE">
              <w:rPr>
                <w:rStyle w:val="af2"/>
                <w:b w:val="0"/>
                <w:color w:val="000000"/>
                <w:sz w:val="24"/>
              </w:rPr>
              <w:t>Диэлектрическая прочность</w:t>
            </w:r>
            <w:r w:rsidRPr="008B6FBE">
              <w:rPr>
                <w:rStyle w:val="af2"/>
                <w:color w:val="000000"/>
                <w:sz w:val="24"/>
              </w:rPr>
              <w:t xml:space="preserve"> </w:t>
            </w:r>
          </w:p>
        </w:tc>
        <w:tc>
          <w:tcPr>
            <w:tcW w:w="3407" w:type="dxa"/>
          </w:tcPr>
          <w:p w14:paraId="1282340C" w14:textId="77777777" w:rsidR="00EF2695" w:rsidRPr="008B6FBE" w:rsidRDefault="00EF2695" w:rsidP="00EF2695">
            <w:pPr>
              <w:spacing w:line="276" w:lineRule="auto"/>
              <w:ind w:firstLine="0"/>
              <w:rPr>
                <w:color w:val="000000"/>
                <w:sz w:val="24"/>
              </w:rPr>
            </w:pPr>
            <w:r w:rsidRPr="005B659B">
              <w:rPr>
                <w:color w:val="000000"/>
                <w:sz w:val="24"/>
              </w:rPr>
              <w:t>не менее 2000 В (50Гц, в теч.15мин.)</w:t>
            </w:r>
          </w:p>
        </w:tc>
      </w:tr>
      <w:tr w:rsidR="00EF2695" w:rsidRPr="00A27C6F" w14:paraId="4B190694" w14:textId="77777777" w:rsidTr="00EF2695">
        <w:trPr>
          <w:trHeight w:val="64"/>
        </w:trPr>
        <w:tc>
          <w:tcPr>
            <w:tcW w:w="3407" w:type="dxa"/>
            <w:vMerge/>
          </w:tcPr>
          <w:p w14:paraId="0A20A378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14:paraId="212BF98E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27C6F">
              <w:rPr>
                <w:color w:val="000000"/>
                <w:sz w:val="24"/>
                <w:szCs w:val="24"/>
              </w:rPr>
              <w:t>Длина в бухте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2F117096" w14:textId="77777777" w:rsidR="00EF2695" w:rsidRPr="00A27C6F" w:rsidRDefault="00EF2695" w:rsidP="00EF26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27C6F">
              <w:rPr>
                <w:color w:val="000000"/>
                <w:sz w:val="24"/>
                <w:szCs w:val="24"/>
              </w:rPr>
              <w:t>50 м</w:t>
            </w:r>
          </w:p>
        </w:tc>
      </w:tr>
    </w:tbl>
    <w:p w14:paraId="1A1E3EAC" w14:textId="77777777" w:rsidR="00EA7014" w:rsidRPr="00EA7014" w:rsidRDefault="00EA7014" w:rsidP="0032030E">
      <w:pPr>
        <w:pStyle w:val="ae"/>
        <w:ind w:left="0" w:firstLine="0"/>
        <w:rPr>
          <w:b/>
          <w:sz w:val="24"/>
          <w:szCs w:val="24"/>
        </w:rPr>
      </w:pPr>
    </w:p>
    <w:sectPr w:rsidR="00EA7014" w:rsidRPr="00EA7014" w:rsidSect="00175F1D">
      <w:headerReference w:type="even" r:id="rId12"/>
      <w:footerReference w:type="default" r:id="rId13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38FCE" w14:textId="77777777" w:rsidR="00180303" w:rsidRDefault="00180303">
      <w:r>
        <w:separator/>
      </w:r>
    </w:p>
  </w:endnote>
  <w:endnote w:type="continuationSeparator" w:id="0">
    <w:p w14:paraId="1736C291" w14:textId="77777777" w:rsidR="00180303" w:rsidRDefault="0018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0606A" w14:textId="6E5CB4D3" w:rsidR="002344B0" w:rsidRDefault="00175F1D" w:rsidP="00371154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23BB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404BB" w14:textId="77777777" w:rsidR="00180303" w:rsidRDefault="00180303">
      <w:r>
        <w:separator/>
      </w:r>
    </w:p>
  </w:footnote>
  <w:footnote w:type="continuationSeparator" w:id="0">
    <w:p w14:paraId="1B23E412" w14:textId="77777777" w:rsidR="00180303" w:rsidRDefault="00180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D17BB" w14:textId="77777777"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3F44220C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75203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4" w15:restartNumberingAfterBreak="0">
    <w:nsid w:val="432C4066"/>
    <w:multiLevelType w:val="multilevel"/>
    <w:tmpl w:val="3F8E84A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3D55B08"/>
    <w:multiLevelType w:val="hybridMultilevel"/>
    <w:tmpl w:val="27241D5C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0" w15:restartNumberingAfterBreak="0">
    <w:nsid w:val="76F26979"/>
    <w:multiLevelType w:val="multilevel"/>
    <w:tmpl w:val="BCB05E8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2"/>
  </w:num>
  <w:num w:numId="5">
    <w:abstractNumId w:val="15"/>
  </w:num>
  <w:num w:numId="6">
    <w:abstractNumId w:val="8"/>
  </w:num>
  <w:num w:numId="7">
    <w:abstractNumId w:val="3"/>
  </w:num>
  <w:num w:numId="8">
    <w:abstractNumId w:val="1"/>
  </w:num>
  <w:num w:numId="9">
    <w:abstractNumId w:val="6"/>
  </w:num>
  <w:num w:numId="10">
    <w:abstractNumId w:val="21"/>
  </w:num>
  <w:num w:numId="11">
    <w:abstractNumId w:val="12"/>
  </w:num>
  <w:num w:numId="12">
    <w:abstractNumId w:val="18"/>
  </w:num>
  <w:num w:numId="13">
    <w:abstractNumId w:val="7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5"/>
  </w:num>
  <w:num w:numId="18">
    <w:abstractNumId w:val="6"/>
  </w:num>
  <w:num w:numId="19">
    <w:abstractNumId w:val="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4"/>
  </w:num>
  <w:num w:numId="23">
    <w:abstractNumId w:val="11"/>
  </w:num>
  <w:num w:numId="24">
    <w:abstractNumId w:val="13"/>
  </w:num>
  <w:num w:numId="25">
    <w:abstractNumId w:val="9"/>
  </w:num>
  <w:num w:numId="26">
    <w:abstractNumId w:val="5"/>
  </w:num>
  <w:num w:numId="27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3C32"/>
    <w:rsid w:val="00024C80"/>
    <w:rsid w:val="00026ECC"/>
    <w:rsid w:val="00027351"/>
    <w:rsid w:val="000312FC"/>
    <w:rsid w:val="0003144D"/>
    <w:rsid w:val="00031516"/>
    <w:rsid w:val="00032681"/>
    <w:rsid w:val="000352E4"/>
    <w:rsid w:val="00035912"/>
    <w:rsid w:val="00036612"/>
    <w:rsid w:val="00036C46"/>
    <w:rsid w:val="00042AAD"/>
    <w:rsid w:val="00042ABF"/>
    <w:rsid w:val="00044383"/>
    <w:rsid w:val="0004514A"/>
    <w:rsid w:val="00045CED"/>
    <w:rsid w:val="00046DC2"/>
    <w:rsid w:val="00046E6D"/>
    <w:rsid w:val="00046F3A"/>
    <w:rsid w:val="0004703E"/>
    <w:rsid w:val="00047C97"/>
    <w:rsid w:val="00050448"/>
    <w:rsid w:val="00051000"/>
    <w:rsid w:val="00051535"/>
    <w:rsid w:val="00052A51"/>
    <w:rsid w:val="000544E5"/>
    <w:rsid w:val="00055B28"/>
    <w:rsid w:val="00057307"/>
    <w:rsid w:val="00057DD6"/>
    <w:rsid w:val="00057FBD"/>
    <w:rsid w:val="000630F6"/>
    <w:rsid w:val="00071958"/>
    <w:rsid w:val="0007491B"/>
    <w:rsid w:val="0007504A"/>
    <w:rsid w:val="000808BE"/>
    <w:rsid w:val="00080B6B"/>
    <w:rsid w:val="00080C4E"/>
    <w:rsid w:val="000844E3"/>
    <w:rsid w:val="00084847"/>
    <w:rsid w:val="0008563C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1091"/>
    <w:rsid w:val="000C2897"/>
    <w:rsid w:val="000C3916"/>
    <w:rsid w:val="000C41EF"/>
    <w:rsid w:val="000C56CA"/>
    <w:rsid w:val="000C5F4E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BD5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0739"/>
    <w:rsid w:val="0010103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3295"/>
    <w:rsid w:val="00123BBB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A50"/>
    <w:rsid w:val="00143ED8"/>
    <w:rsid w:val="00144C8C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185B"/>
    <w:rsid w:val="00173531"/>
    <w:rsid w:val="00175B84"/>
    <w:rsid w:val="00175F1D"/>
    <w:rsid w:val="00177C04"/>
    <w:rsid w:val="00177F01"/>
    <w:rsid w:val="001801AA"/>
    <w:rsid w:val="00180303"/>
    <w:rsid w:val="00181B73"/>
    <w:rsid w:val="00181BBF"/>
    <w:rsid w:val="00182091"/>
    <w:rsid w:val="00185CD5"/>
    <w:rsid w:val="001868B5"/>
    <w:rsid w:val="001868ED"/>
    <w:rsid w:val="00187D0E"/>
    <w:rsid w:val="00190521"/>
    <w:rsid w:val="00190A26"/>
    <w:rsid w:val="00192E02"/>
    <w:rsid w:val="00194AA0"/>
    <w:rsid w:val="00194CA2"/>
    <w:rsid w:val="00195AEF"/>
    <w:rsid w:val="00195E7E"/>
    <w:rsid w:val="001962E5"/>
    <w:rsid w:val="00196802"/>
    <w:rsid w:val="001A0984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6722"/>
    <w:rsid w:val="001C73F3"/>
    <w:rsid w:val="001C7954"/>
    <w:rsid w:val="001D2559"/>
    <w:rsid w:val="001D5D1C"/>
    <w:rsid w:val="001D7F6D"/>
    <w:rsid w:val="001E0370"/>
    <w:rsid w:val="001E1D4F"/>
    <w:rsid w:val="001E319B"/>
    <w:rsid w:val="001E634A"/>
    <w:rsid w:val="001E6D26"/>
    <w:rsid w:val="001F090B"/>
    <w:rsid w:val="001F1156"/>
    <w:rsid w:val="001F19B0"/>
    <w:rsid w:val="001F55B7"/>
    <w:rsid w:val="001F5706"/>
    <w:rsid w:val="001F5D58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1AA"/>
    <w:rsid w:val="00232288"/>
    <w:rsid w:val="00232D46"/>
    <w:rsid w:val="00232E4A"/>
    <w:rsid w:val="002344B0"/>
    <w:rsid w:val="00235926"/>
    <w:rsid w:val="00241E80"/>
    <w:rsid w:val="0024201B"/>
    <w:rsid w:val="00242C9E"/>
    <w:rsid w:val="00242ECD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774DE"/>
    <w:rsid w:val="00280C43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3C4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D23"/>
    <w:rsid w:val="002A04A8"/>
    <w:rsid w:val="002A1373"/>
    <w:rsid w:val="002A171C"/>
    <w:rsid w:val="002A1FAD"/>
    <w:rsid w:val="002A3E9F"/>
    <w:rsid w:val="002A45E7"/>
    <w:rsid w:val="002A4BD6"/>
    <w:rsid w:val="002A64D3"/>
    <w:rsid w:val="002A7741"/>
    <w:rsid w:val="002A7D7B"/>
    <w:rsid w:val="002B06A7"/>
    <w:rsid w:val="002B2AEB"/>
    <w:rsid w:val="002B5EB4"/>
    <w:rsid w:val="002C08A7"/>
    <w:rsid w:val="002C0F11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257D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5F1C"/>
    <w:rsid w:val="003067A8"/>
    <w:rsid w:val="00306A49"/>
    <w:rsid w:val="00310587"/>
    <w:rsid w:val="00312010"/>
    <w:rsid w:val="00312550"/>
    <w:rsid w:val="00312F3E"/>
    <w:rsid w:val="0031318C"/>
    <w:rsid w:val="00314030"/>
    <w:rsid w:val="00314E5D"/>
    <w:rsid w:val="0031510C"/>
    <w:rsid w:val="00317A80"/>
    <w:rsid w:val="00317B27"/>
    <w:rsid w:val="00317D47"/>
    <w:rsid w:val="0032030E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0C6B"/>
    <w:rsid w:val="0036100E"/>
    <w:rsid w:val="00363396"/>
    <w:rsid w:val="00363438"/>
    <w:rsid w:val="0036451A"/>
    <w:rsid w:val="00367CC7"/>
    <w:rsid w:val="00370C33"/>
    <w:rsid w:val="00371154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0569"/>
    <w:rsid w:val="003A2F10"/>
    <w:rsid w:val="003A4892"/>
    <w:rsid w:val="003A6633"/>
    <w:rsid w:val="003A7A79"/>
    <w:rsid w:val="003A7DDA"/>
    <w:rsid w:val="003B0588"/>
    <w:rsid w:val="003B0B7B"/>
    <w:rsid w:val="003B1895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3B28"/>
    <w:rsid w:val="003C67A5"/>
    <w:rsid w:val="003C71F7"/>
    <w:rsid w:val="003D02A2"/>
    <w:rsid w:val="003D1ACA"/>
    <w:rsid w:val="003D224E"/>
    <w:rsid w:val="003D2C8B"/>
    <w:rsid w:val="003D405F"/>
    <w:rsid w:val="003D644A"/>
    <w:rsid w:val="003D6545"/>
    <w:rsid w:val="003D7943"/>
    <w:rsid w:val="003D7B36"/>
    <w:rsid w:val="003E2BE8"/>
    <w:rsid w:val="003E3FF8"/>
    <w:rsid w:val="003E5EE8"/>
    <w:rsid w:val="003E7D01"/>
    <w:rsid w:val="003F0C8C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2DC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84"/>
    <w:rsid w:val="00417997"/>
    <w:rsid w:val="0042238C"/>
    <w:rsid w:val="00424173"/>
    <w:rsid w:val="00426525"/>
    <w:rsid w:val="00426C7D"/>
    <w:rsid w:val="004272B5"/>
    <w:rsid w:val="00430179"/>
    <w:rsid w:val="0043338D"/>
    <w:rsid w:val="00435ABF"/>
    <w:rsid w:val="00435F58"/>
    <w:rsid w:val="00437205"/>
    <w:rsid w:val="0043769D"/>
    <w:rsid w:val="00437D8C"/>
    <w:rsid w:val="00440791"/>
    <w:rsid w:val="00440D61"/>
    <w:rsid w:val="00440D8B"/>
    <w:rsid w:val="0044147D"/>
    <w:rsid w:val="00441904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286E"/>
    <w:rsid w:val="00475718"/>
    <w:rsid w:val="0047759E"/>
    <w:rsid w:val="00477CBF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3495"/>
    <w:rsid w:val="00493BA8"/>
    <w:rsid w:val="00497866"/>
    <w:rsid w:val="00497F02"/>
    <w:rsid w:val="004A353B"/>
    <w:rsid w:val="004A359B"/>
    <w:rsid w:val="004A3D52"/>
    <w:rsid w:val="004A668C"/>
    <w:rsid w:val="004A7ACD"/>
    <w:rsid w:val="004B0A41"/>
    <w:rsid w:val="004B45B7"/>
    <w:rsid w:val="004B5E88"/>
    <w:rsid w:val="004B5FD9"/>
    <w:rsid w:val="004B647B"/>
    <w:rsid w:val="004B7005"/>
    <w:rsid w:val="004B79E4"/>
    <w:rsid w:val="004C0967"/>
    <w:rsid w:val="004C14A4"/>
    <w:rsid w:val="004C17FD"/>
    <w:rsid w:val="004C1A5E"/>
    <w:rsid w:val="004C28F6"/>
    <w:rsid w:val="004C2D13"/>
    <w:rsid w:val="004C2FE0"/>
    <w:rsid w:val="004C33B3"/>
    <w:rsid w:val="004C5517"/>
    <w:rsid w:val="004C5D8F"/>
    <w:rsid w:val="004C6AC7"/>
    <w:rsid w:val="004C734A"/>
    <w:rsid w:val="004D02AE"/>
    <w:rsid w:val="004D0593"/>
    <w:rsid w:val="004D1FC6"/>
    <w:rsid w:val="004D21B7"/>
    <w:rsid w:val="004D2AE3"/>
    <w:rsid w:val="004D3380"/>
    <w:rsid w:val="004D39B7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14EF"/>
    <w:rsid w:val="004F19E9"/>
    <w:rsid w:val="004F2183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523E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201E"/>
    <w:rsid w:val="00523838"/>
    <w:rsid w:val="005247BF"/>
    <w:rsid w:val="0052606E"/>
    <w:rsid w:val="005263EE"/>
    <w:rsid w:val="00526E1A"/>
    <w:rsid w:val="0052742F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53AD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0D07"/>
    <w:rsid w:val="00551A69"/>
    <w:rsid w:val="00553C3F"/>
    <w:rsid w:val="00557871"/>
    <w:rsid w:val="00557B63"/>
    <w:rsid w:val="0056133F"/>
    <w:rsid w:val="005630A8"/>
    <w:rsid w:val="005633C4"/>
    <w:rsid w:val="00563F7B"/>
    <w:rsid w:val="0056580D"/>
    <w:rsid w:val="00567774"/>
    <w:rsid w:val="00567CD4"/>
    <w:rsid w:val="0057500D"/>
    <w:rsid w:val="00577D10"/>
    <w:rsid w:val="00577DC1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2F1F"/>
    <w:rsid w:val="005943C0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A7777"/>
    <w:rsid w:val="005B04A3"/>
    <w:rsid w:val="005B1FEA"/>
    <w:rsid w:val="005B2069"/>
    <w:rsid w:val="005B2A00"/>
    <w:rsid w:val="005B2A09"/>
    <w:rsid w:val="005B3271"/>
    <w:rsid w:val="005B3B77"/>
    <w:rsid w:val="005B47B7"/>
    <w:rsid w:val="005B52F6"/>
    <w:rsid w:val="005B5925"/>
    <w:rsid w:val="005B61CC"/>
    <w:rsid w:val="005B61D0"/>
    <w:rsid w:val="005B699F"/>
    <w:rsid w:val="005B772F"/>
    <w:rsid w:val="005C2394"/>
    <w:rsid w:val="005C23EA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8EB"/>
    <w:rsid w:val="005D1C00"/>
    <w:rsid w:val="005D3329"/>
    <w:rsid w:val="005D4B2E"/>
    <w:rsid w:val="005D5206"/>
    <w:rsid w:val="005D60BD"/>
    <w:rsid w:val="005E02C1"/>
    <w:rsid w:val="005E1C59"/>
    <w:rsid w:val="005E27DF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6336"/>
    <w:rsid w:val="006172E7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441"/>
    <w:rsid w:val="00642A8E"/>
    <w:rsid w:val="00643A31"/>
    <w:rsid w:val="00643D80"/>
    <w:rsid w:val="00644676"/>
    <w:rsid w:val="006459FD"/>
    <w:rsid w:val="006468CC"/>
    <w:rsid w:val="00646E65"/>
    <w:rsid w:val="00647228"/>
    <w:rsid w:val="00647FCE"/>
    <w:rsid w:val="00650F70"/>
    <w:rsid w:val="00650FF3"/>
    <w:rsid w:val="006512FD"/>
    <w:rsid w:val="00651664"/>
    <w:rsid w:val="00652856"/>
    <w:rsid w:val="00652FD1"/>
    <w:rsid w:val="006544CB"/>
    <w:rsid w:val="00655579"/>
    <w:rsid w:val="00656683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A91"/>
    <w:rsid w:val="0067198B"/>
    <w:rsid w:val="00672965"/>
    <w:rsid w:val="00673862"/>
    <w:rsid w:val="00676792"/>
    <w:rsid w:val="006806A9"/>
    <w:rsid w:val="00681C28"/>
    <w:rsid w:val="006837DC"/>
    <w:rsid w:val="006841FC"/>
    <w:rsid w:val="00686114"/>
    <w:rsid w:val="0069133E"/>
    <w:rsid w:val="00691A6F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50D"/>
    <w:rsid w:val="006E26DE"/>
    <w:rsid w:val="006E4D7C"/>
    <w:rsid w:val="006E56BF"/>
    <w:rsid w:val="006E64BE"/>
    <w:rsid w:val="006E6531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CE5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2C15"/>
    <w:rsid w:val="00713174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0D20"/>
    <w:rsid w:val="00741AD0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A75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4B4D"/>
    <w:rsid w:val="00774FEF"/>
    <w:rsid w:val="00775178"/>
    <w:rsid w:val="00776902"/>
    <w:rsid w:val="007770E0"/>
    <w:rsid w:val="00777B6E"/>
    <w:rsid w:val="00780B62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44D0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8E3"/>
    <w:rsid w:val="007A535B"/>
    <w:rsid w:val="007B0386"/>
    <w:rsid w:val="007B072A"/>
    <w:rsid w:val="007B0F2C"/>
    <w:rsid w:val="007B18A5"/>
    <w:rsid w:val="007B2A06"/>
    <w:rsid w:val="007B3414"/>
    <w:rsid w:val="007B56FE"/>
    <w:rsid w:val="007B6967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C6ED1"/>
    <w:rsid w:val="007D158D"/>
    <w:rsid w:val="007D2012"/>
    <w:rsid w:val="007D2C54"/>
    <w:rsid w:val="007D322E"/>
    <w:rsid w:val="007D4637"/>
    <w:rsid w:val="007D4BE7"/>
    <w:rsid w:val="007D54B2"/>
    <w:rsid w:val="007D6C0C"/>
    <w:rsid w:val="007D6D7E"/>
    <w:rsid w:val="007D7685"/>
    <w:rsid w:val="007D777E"/>
    <w:rsid w:val="007E151F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53DE"/>
    <w:rsid w:val="00811566"/>
    <w:rsid w:val="00813A61"/>
    <w:rsid w:val="00814026"/>
    <w:rsid w:val="00814132"/>
    <w:rsid w:val="008143D3"/>
    <w:rsid w:val="00815E09"/>
    <w:rsid w:val="00815F86"/>
    <w:rsid w:val="008165F7"/>
    <w:rsid w:val="008171A3"/>
    <w:rsid w:val="00817C7D"/>
    <w:rsid w:val="00817DAE"/>
    <w:rsid w:val="008200BF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97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AF9"/>
    <w:rsid w:val="00857D4B"/>
    <w:rsid w:val="00860D43"/>
    <w:rsid w:val="0086167B"/>
    <w:rsid w:val="00865492"/>
    <w:rsid w:val="008656B8"/>
    <w:rsid w:val="00865D55"/>
    <w:rsid w:val="008667B2"/>
    <w:rsid w:val="00866AD0"/>
    <w:rsid w:val="0087122F"/>
    <w:rsid w:val="0087131F"/>
    <w:rsid w:val="008727FA"/>
    <w:rsid w:val="00872B6E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97222"/>
    <w:rsid w:val="008A0375"/>
    <w:rsid w:val="008A2574"/>
    <w:rsid w:val="008A3843"/>
    <w:rsid w:val="008A4E3A"/>
    <w:rsid w:val="008A5CA5"/>
    <w:rsid w:val="008A622F"/>
    <w:rsid w:val="008A6687"/>
    <w:rsid w:val="008A6769"/>
    <w:rsid w:val="008B1B5D"/>
    <w:rsid w:val="008B22FE"/>
    <w:rsid w:val="008B41DF"/>
    <w:rsid w:val="008B66FA"/>
    <w:rsid w:val="008B7470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2706"/>
    <w:rsid w:val="008E4456"/>
    <w:rsid w:val="008E495A"/>
    <w:rsid w:val="008E78B7"/>
    <w:rsid w:val="008E7F56"/>
    <w:rsid w:val="008F0662"/>
    <w:rsid w:val="008F31BD"/>
    <w:rsid w:val="008F3930"/>
    <w:rsid w:val="008F39D9"/>
    <w:rsid w:val="008F3A51"/>
    <w:rsid w:val="008F5DD1"/>
    <w:rsid w:val="009008F8"/>
    <w:rsid w:val="00900E6D"/>
    <w:rsid w:val="009011C0"/>
    <w:rsid w:val="009022A6"/>
    <w:rsid w:val="009039EB"/>
    <w:rsid w:val="0091008D"/>
    <w:rsid w:val="00910A7C"/>
    <w:rsid w:val="009127D1"/>
    <w:rsid w:val="009134A5"/>
    <w:rsid w:val="00913BC4"/>
    <w:rsid w:val="00915176"/>
    <w:rsid w:val="00916AF6"/>
    <w:rsid w:val="009205BB"/>
    <w:rsid w:val="00921910"/>
    <w:rsid w:val="00923A78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3DE4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47DC4"/>
    <w:rsid w:val="009520A3"/>
    <w:rsid w:val="009537B9"/>
    <w:rsid w:val="0095736F"/>
    <w:rsid w:val="009605DB"/>
    <w:rsid w:val="009618EE"/>
    <w:rsid w:val="009630C2"/>
    <w:rsid w:val="009634D0"/>
    <w:rsid w:val="00964ACD"/>
    <w:rsid w:val="00967633"/>
    <w:rsid w:val="00967E65"/>
    <w:rsid w:val="00970E6C"/>
    <w:rsid w:val="00971559"/>
    <w:rsid w:val="00971945"/>
    <w:rsid w:val="00972B4B"/>
    <w:rsid w:val="00973170"/>
    <w:rsid w:val="00973C4F"/>
    <w:rsid w:val="00974455"/>
    <w:rsid w:val="0097481A"/>
    <w:rsid w:val="00976FE6"/>
    <w:rsid w:val="009773EE"/>
    <w:rsid w:val="00981EE0"/>
    <w:rsid w:val="0098231A"/>
    <w:rsid w:val="00984849"/>
    <w:rsid w:val="00986E34"/>
    <w:rsid w:val="009917EF"/>
    <w:rsid w:val="00991BDD"/>
    <w:rsid w:val="00992BF9"/>
    <w:rsid w:val="00993279"/>
    <w:rsid w:val="0099327E"/>
    <w:rsid w:val="00993A3E"/>
    <w:rsid w:val="009968FE"/>
    <w:rsid w:val="009A02E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7B36"/>
    <w:rsid w:val="009C0389"/>
    <w:rsid w:val="009C14FB"/>
    <w:rsid w:val="009C1D20"/>
    <w:rsid w:val="009C200B"/>
    <w:rsid w:val="009C3D67"/>
    <w:rsid w:val="009C4D0C"/>
    <w:rsid w:val="009C594D"/>
    <w:rsid w:val="009C5F8F"/>
    <w:rsid w:val="009C6411"/>
    <w:rsid w:val="009C6ABE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CFA"/>
    <w:rsid w:val="00A13E50"/>
    <w:rsid w:val="00A145D0"/>
    <w:rsid w:val="00A14FD1"/>
    <w:rsid w:val="00A1579C"/>
    <w:rsid w:val="00A177D0"/>
    <w:rsid w:val="00A203D2"/>
    <w:rsid w:val="00A20734"/>
    <w:rsid w:val="00A208E8"/>
    <w:rsid w:val="00A215AE"/>
    <w:rsid w:val="00A221EF"/>
    <w:rsid w:val="00A2477A"/>
    <w:rsid w:val="00A25298"/>
    <w:rsid w:val="00A2715F"/>
    <w:rsid w:val="00A27203"/>
    <w:rsid w:val="00A27C6F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43D98"/>
    <w:rsid w:val="00A501FF"/>
    <w:rsid w:val="00A50F37"/>
    <w:rsid w:val="00A515A6"/>
    <w:rsid w:val="00A532D5"/>
    <w:rsid w:val="00A53A7C"/>
    <w:rsid w:val="00A54934"/>
    <w:rsid w:val="00A54F03"/>
    <w:rsid w:val="00A54F06"/>
    <w:rsid w:val="00A555E5"/>
    <w:rsid w:val="00A579B6"/>
    <w:rsid w:val="00A57AE8"/>
    <w:rsid w:val="00A603CB"/>
    <w:rsid w:val="00A60A6E"/>
    <w:rsid w:val="00A61E88"/>
    <w:rsid w:val="00A64086"/>
    <w:rsid w:val="00A65193"/>
    <w:rsid w:val="00A66CCC"/>
    <w:rsid w:val="00A67B38"/>
    <w:rsid w:val="00A70A4F"/>
    <w:rsid w:val="00A72317"/>
    <w:rsid w:val="00A72AB4"/>
    <w:rsid w:val="00A74EE0"/>
    <w:rsid w:val="00A7527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0EF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067"/>
    <w:rsid w:val="00AC3175"/>
    <w:rsid w:val="00AC31A0"/>
    <w:rsid w:val="00AC33CA"/>
    <w:rsid w:val="00AC3825"/>
    <w:rsid w:val="00AC4311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1C"/>
    <w:rsid w:val="00AD5A61"/>
    <w:rsid w:val="00AE1B50"/>
    <w:rsid w:val="00AE2CE9"/>
    <w:rsid w:val="00AE3899"/>
    <w:rsid w:val="00AE7BDC"/>
    <w:rsid w:val="00AE7D7F"/>
    <w:rsid w:val="00AF2248"/>
    <w:rsid w:val="00AF3C16"/>
    <w:rsid w:val="00AF46AC"/>
    <w:rsid w:val="00AF49CE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AB0"/>
    <w:rsid w:val="00B11B37"/>
    <w:rsid w:val="00B11E27"/>
    <w:rsid w:val="00B12311"/>
    <w:rsid w:val="00B12815"/>
    <w:rsid w:val="00B12AEA"/>
    <w:rsid w:val="00B12B45"/>
    <w:rsid w:val="00B136AC"/>
    <w:rsid w:val="00B13BCA"/>
    <w:rsid w:val="00B152F1"/>
    <w:rsid w:val="00B156A3"/>
    <w:rsid w:val="00B15ECF"/>
    <w:rsid w:val="00B1601B"/>
    <w:rsid w:val="00B21672"/>
    <w:rsid w:val="00B24C00"/>
    <w:rsid w:val="00B31336"/>
    <w:rsid w:val="00B3141F"/>
    <w:rsid w:val="00B322C8"/>
    <w:rsid w:val="00B405E9"/>
    <w:rsid w:val="00B4184D"/>
    <w:rsid w:val="00B42BD5"/>
    <w:rsid w:val="00B43052"/>
    <w:rsid w:val="00B4318F"/>
    <w:rsid w:val="00B4541C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4169"/>
    <w:rsid w:val="00B65693"/>
    <w:rsid w:val="00B65C5B"/>
    <w:rsid w:val="00B66055"/>
    <w:rsid w:val="00B71096"/>
    <w:rsid w:val="00B72E7C"/>
    <w:rsid w:val="00B73ADA"/>
    <w:rsid w:val="00B74E68"/>
    <w:rsid w:val="00B75E88"/>
    <w:rsid w:val="00B75EE6"/>
    <w:rsid w:val="00B76533"/>
    <w:rsid w:val="00B767EA"/>
    <w:rsid w:val="00B76C5A"/>
    <w:rsid w:val="00B80F15"/>
    <w:rsid w:val="00B81480"/>
    <w:rsid w:val="00B815C9"/>
    <w:rsid w:val="00B82E4B"/>
    <w:rsid w:val="00B839E8"/>
    <w:rsid w:val="00B8412D"/>
    <w:rsid w:val="00B85AF2"/>
    <w:rsid w:val="00B860FA"/>
    <w:rsid w:val="00B87BD8"/>
    <w:rsid w:val="00B92097"/>
    <w:rsid w:val="00B92C29"/>
    <w:rsid w:val="00B946A9"/>
    <w:rsid w:val="00B97488"/>
    <w:rsid w:val="00B97AC4"/>
    <w:rsid w:val="00BA0DE5"/>
    <w:rsid w:val="00BA19D6"/>
    <w:rsid w:val="00BA1FDC"/>
    <w:rsid w:val="00BA2631"/>
    <w:rsid w:val="00BA6774"/>
    <w:rsid w:val="00BA78EB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805"/>
    <w:rsid w:val="00BC6CC5"/>
    <w:rsid w:val="00BC7B5B"/>
    <w:rsid w:val="00BD1C51"/>
    <w:rsid w:val="00BD2B5C"/>
    <w:rsid w:val="00BD634D"/>
    <w:rsid w:val="00BD705D"/>
    <w:rsid w:val="00BE0260"/>
    <w:rsid w:val="00BE2A30"/>
    <w:rsid w:val="00BE2C21"/>
    <w:rsid w:val="00BE3164"/>
    <w:rsid w:val="00BE3234"/>
    <w:rsid w:val="00BE3435"/>
    <w:rsid w:val="00BE363B"/>
    <w:rsid w:val="00BE5448"/>
    <w:rsid w:val="00BE7AEA"/>
    <w:rsid w:val="00BF028A"/>
    <w:rsid w:val="00BF20ED"/>
    <w:rsid w:val="00BF3190"/>
    <w:rsid w:val="00BF31D0"/>
    <w:rsid w:val="00BF5A25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17B88"/>
    <w:rsid w:val="00C20510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3E3"/>
    <w:rsid w:val="00C30642"/>
    <w:rsid w:val="00C30D0D"/>
    <w:rsid w:val="00C33C85"/>
    <w:rsid w:val="00C3469A"/>
    <w:rsid w:val="00C351A7"/>
    <w:rsid w:val="00C3560E"/>
    <w:rsid w:val="00C373F6"/>
    <w:rsid w:val="00C409DF"/>
    <w:rsid w:val="00C40B77"/>
    <w:rsid w:val="00C4156C"/>
    <w:rsid w:val="00C41F84"/>
    <w:rsid w:val="00C4476E"/>
    <w:rsid w:val="00C456AB"/>
    <w:rsid w:val="00C457BA"/>
    <w:rsid w:val="00C45963"/>
    <w:rsid w:val="00C46809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2932"/>
    <w:rsid w:val="00C63F78"/>
    <w:rsid w:val="00C64163"/>
    <w:rsid w:val="00C66846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AE8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3B0E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06DF"/>
    <w:rsid w:val="00CD3167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2DA9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738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4D3"/>
    <w:rsid w:val="00D405C1"/>
    <w:rsid w:val="00D40EDA"/>
    <w:rsid w:val="00D4108C"/>
    <w:rsid w:val="00D414C7"/>
    <w:rsid w:val="00D42536"/>
    <w:rsid w:val="00D42F7A"/>
    <w:rsid w:val="00D42FE7"/>
    <w:rsid w:val="00D4319A"/>
    <w:rsid w:val="00D44A37"/>
    <w:rsid w:val="00D468F8"/>
    <w:rsid w:val="00D47422"/>
    <w:rsid w:val="00D475AF"/>
    <w:rsid w:val="00D50EAE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DCC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B31"/>
    <w:rsid w:val="00D9295C"/>
    <w:rsid w:val="00D92DE0"/>
    <w:rsid w:val="00D92EF0"/>
    <w:rsid w:val="00D93495"/>
    <w:rsid w:val="00D945E5"/>
    <w:rsid w:val="00D9480B"/>
    <w:rsid w:val="00D9495A"/>
    <w:rsid w:val="00D95136"/>
    <w:rsid w:val="00D952B4"/>
    <w:rsid w:val="00D953EC"/>
    <w:rsid w:val="00D95A8E"/>
    <w:rsid w:val="00D96B15"/>
    <w:rsid w:val="00D97799"/>
    <w:rsid w:val="00DA0E7E"/>
    <w:rsid w:val="00DA18E9"/>
    <w:rsid w:val="00DA1DB6"/>
    <w:rsid w:val="00DA24B0"/>
    <w:rsid w:val="00DA276C"/>
    <w:rsid w:val="00DA32C0"/>
    <w:rsid w:val="00DA3F9B"/>
    <w:rsid w:val="00DA5587"/>
    <w:rsid w:val="00DA6B8B"/>
    <w:rsid w:val="00DA77B6"/>
    <w:rsid w:val="00DB01EF"/>
    <w:rsid w:val="00DB44BB"/>
    <w:rsid w:val="00DB4A93"/>
    <w:rsid w:val="00DB4EDF"/>
    <w:rsid w:val="00DB5045"/>
    <w:rsid w:val="00DC0157"/>
    <w:rsid w:val="00DC0744"/>
    <w:rsid w:val="00DC150D"/>
    <w:rsid w:val="00DC38C1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07"/>
    <w:rsid w:val="00DE1980"/>
    <w:rsid w:val="00DE1D88"/>
    <w:rsid w:val="00DE1FF7"/>
    <w:rsid w:val="00DE44FB"/>
    <w:rsid w:val="00DE472E"/>
    <w:rsid w:val="00DE5106"/>
    <w:rsid w:val="00DE5A24"/>
    <w:rsid w:val="00DE7715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BC5"/>
    <w:rsid w:val="00E404E5"/>
    <w:rsid w:val="00E40B32"/>
    <w:rsid w:val="00E424EE"/>
    <w:rsid w:val="00E42A3B"/>
    <w:rsid w:val="00E42AA9"/>
    <w:rsid w:val="00E43044"/>
    <w:rsid w:val="00E432B9"/>
    <w:rsid w:val="00E44D77"/>
    <w:rsid w:val="00E45151"/>
    <w:rsid w:val="00E461AF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01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03C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4EB"/>
    <w:rsid w:val="00EE7B38"/>
    <w:rsid w:val="00EF0964"/>
    <w:rsid w:val="00EF192F"/>
    <w:rsid w:val="00EF1B2A"/>
    <w:rsid w:val="00EF2695"/>
    <w:rsid w:val="00EF270A"/>
    <w:rsid w:val="00EF27AA"/>
    <w:rsid w:val="00EF27B8"/>
    <w:rsid w:val="00EF3756"/>
    <w:rsid w:val="00EF3F91"/>
    <w:rsid w:val="00EF5A9C"/>
    <w:rsid w:val="00EF6AE5"/>
    <w:rsid w:val="00F00290"/>
    <w:rsid w:val="00F0098E"/>
    <w:rsid w:val="00F00AB0"/>
    <w:rsid w:val="00F03B68"/>
    <w:rsid w:val="00F051E7"/>
    <w:rsid w:val="00F05AFF"/>
    <w:rsid w:val="00F07DCC"/>
    <w:rsid w:val="00F10010"/>
    <w:rsid w:val="00F10E47"/>
    <w:rsid w:val="00F128C1"/>
    <w:rsid w:val="00F135C1"/>
    <w:rsid w:val="00F13734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1664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DE8"/>
    <w:rsid w:val="00F66F2B"/>
    <w:rsid w:val="00F66FC0"/>
    <w:rsid w:val="00F673A1"/>
    <w:rsid w:val="00F7015C"/>
    <w:rsid w:val="00F704D2"/>
    <w:rsid w:val="00F70F9B"/>
    <w:rsid w:val="00F72AF3"/>
    <w:rsid w:val="00F75196"/>
    <w:rsid w:val="00F754CC"/>
    <w:rsid w:val="00F769EA"/>
    <w:rsid w:val="00F7773E"/>
    <w:rsid w:val="00F80413"/>
    <w:rsid w:val="00F82BC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D62"/>
    <w:rsid w:val="00F91FA2"/>
    <w:rsid w:val="00F93B1C"/>
    <w:rsid w:val="00F95B3C"/>
    <w:rsid w:val="00F95F7D"/>
    <w:rsid w:val="00F96C22"/>
    <w:rsid w:val="00F97B5B"/>
    <w:rsid w:val="00FA156C"/>
    <w:rsid w:val="00FA33A8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2ACD"/>
    <w:rsid w:val="00FC32A7"/>
    <w:rsid w:val="00FC77BE"/>
    <w:rsid w:val="00FC7F37"/>
    <w:rsid w:val="00FD1036"/>
    <w:rsid w:val="00FD44AD"/>
    <w:rsid w:val="00FD5799"/>
    <w:rsid w:val="00FD6FDB"/>
    <w:rsid w:val="00FE020F"/>
    <w:rsid w:val="00FE2964"/>
    <w:rsid w:val="00FE2CE8"/>
    <w:rsid w:val="00FE35CE"/>
    <w:rsid w:val="00FE45C1"/>
    <w:rsid w:val="00FF19D4"/>
    <w:rsid w:val="00FF26FE"/>
    <w:rsid w:val="00FF4243"/>
    <w:rsid w:val="00FF4275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E8C68B"/>
  <w15:chartTrackingRefBased/>
  <w15:docId w15:val="{241F432F-B62D-4172-897D-92119C42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">
    <w:name w:val="Абзац списка Знак"/>
    <w:link w:val="ae"/>
    <w:uiPriority w:val="34"/>
    <w:rsid w:val="00523838"/>
  </w:style>
  <w:style w:type="character" w:customStyle="1" w:styleId="ab">
    <w:name w:val="Нижний колонтитул Знак"/>
    <w:link w:val="aa"/>
    <w:uiPriority w:val="99"/>
    <w:rsid w:val="00175F1D"/>
  </w:style>
  <w:style w:type="paragraph" w:styleId="af5">
    <w:name w:val="Balloon Text"/>
    <w:basedOn w:val="a0"/>
    <w:link w:val="af6"/>
    <w:rsid w:val="001C672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1C6722"/>
    <w:rPr>
      <w:rFonts w:ascii="Tahoma" w:hAnsi="Tahoma" w:cs="Tahoma"/>
      <w:sz w:val="16"/>
      <w:szCs w:val="16"/>
    </w:rPr>
  </w:style>
  <w:style w:type="paragraph" w:customStyle="1" w:styleId="-2">
    <w:name w:val="ТЗ - ур.2ой"/>
    <w:basedOn w:val="ae"/>
    <w:link w:val="-20"/>
    <w:qFormat/>
    <w:rsid w:val="00AA20EF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AA20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6E96D-BCA3-4D6E-9F1A-2784546D3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468948-87E3-4C91-9743-C3C0A8D6E57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A361096-9A7F-4FC9-8874-F112233E1D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F952868-F503-4E19-9753-EC19B273D0A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D2FB19-4367-412C-9925-2D064872E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Ковалев Александр Владимирович</cp:lastModifiedBy>
  <cp:revision>5</cp:revision>
  <cp:lastPrinted>2022-10-25T14:39:00Z</cp:lastPrinted>
  <dcterms:created xsi:type="dcterms:W3CDTF">2022-10-25T14:38:00Z</dcterms:created>
  <dcterms:modified xsi:type="dcterms:W3CDTF">2022-10-26T04:42:00Z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